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54BDD792" w14:textId="77777777" w:rsidTr="003F1ECC">
        <w:trPr>
          <w:trHeight w:hRule="exact" w:val="2948"/>
        </w:trPr>
        <w:tc>
          <w:tcPr>
            <w:tcW w:w="11185" w:type="dxa"/>
            <w:shd w:val="clear" w:color="auto" w:fill="00AFAA"/>
            <w:vAlign w:val="center"/>
          </w:tcPr>
          <w:p w14:paraId="15AE2493" w14:textId="5B6F3694" w:rsidR="00974E99" w:rsidRPr="00093294" w:rsidRDefault="00D31491" w:rsidP="006F032D">
            <w:pPr>
              <w:pStyle w:val="Documenttype"/>
            </w:pPr>
            <w:bookmarkStart w:id="0" w:name="_GoBack" w:colFirst="0" w:colLast="0"/>
            <w:r>
              <w:t xml:space="preserve">Draft </w:t>
            </w:r>
            <w:r w:rsidR="00974E99" w:rsidRPr="00093294">
              <w:t xml:space="preserve">IALA </w:t>
            </w:r>
            <w:r w:rsidR="009A1FCD" w:rsidRPr="00093294">
              <w:t>Model Course</w:t>
            </w:r>
          </w:p>
        </w:tc>
      </w:tr>
      <w:bookmarkEnd w:id="0"/>
    </w:tbl>
    <w:p w14:paraId="1203D069" w14:textId="77777777" w:rsidR="008972C3" w:rsidRPr="00093294" w:rsidRDefault="008972C3" w:rsidP="003274DB"/>
    <w:p w14:paraId="375F13DA" w14:textId="77777777" w:rsidR="00D74AE1" w:rsidRPr="00093294" w:rsidRDefault="00D74AE1" w:rsidP="003274DB"/>
    <w:p w14:paraId="55896584" w14:textId="77777777" w:rsidR="007B7FEC" w:rsidRPr="00093294" w:rsidRDefault="00BB5A57" w:rsidP="007B7FEC">
      <w:pPr>
        <w:pStyle w:val="Documentnumber"/>
      </w:pPr>
      <w:r>
        <w:t>L1.5</w:t>
      </w:r>
    </w:p>
    <w:p w14:paraId="13085232" w14:textId="77777777" w:rsidR="007B7FEC" w:rsidRPr="00093294" w:rsidRDefault="007B7FEC" w:rsidP="003274DB"/>
    <w:p w14:paraId="41460874" w14:textId="4003D4AD" w:rsidR="00BB5A57" w:rsidRDefault="007929F3" w:rsidP="00BB5A57">
      <w:pPr>
        <w:pStyle w:val="Documentname"/>
      </w:pPr>
      <w:ins w:id="1" w:author="Seamus Doyle" w:date="2018-10-01T19:17:00Z">
        <w:r>
          <w:t xml:space="preserve">Marine </w:t>
        </w:r>
      </w:ins>
      <w:r w:rsidR="00BB5A57" w:rsidRPr="00B65FD6">
        <w:t>Aids to Navigtion Management Training</w:t>
      </w:r>
    </w:p>
    <w:p w14:paraId="295383B4" w14:textId="77777777" w:rsidR="00062CBD" w:rsidRDefault="00062CBD" w:rsidP="00062CBD"/>
    <w:p w14:paraId="36BF1E23" w14:textId="69B0B59B" w:rsidR="00776004" w:rsidRPr="00BB5A57" w:rsidRDefault="00BB5A57" w:rsidP="00FB51A6">
      <w:pPr>
        <w:pStyle w:val="Documentname"/>
      </w:pPr>
      <w:r>
        <w:rPr>
          <w:bCs/>
        </w:rPr>
        <w:t xml:space="preserve">Level 1 </w:t>
      </w:r>
      <w:r w:rsidR="004172F4">
        <w:rPr>
          <w:bCs/>
        </w:rPr>
        <w:t>–</w:t>
      </w:r>
      <w:r>
        <w:rPr>
          <w:bCs/>
        </w:rPr>
        <w:t xml:space="preserve"> </w:t>
      </w:r>
      <w:r w:rsidR="007D53BF">
        <w:rPr>
          <w:bCs/>
        </w:rPr>
        <w:t>Module</w:t>
      </w:r>
      <w:r w:rsidR="004172F4">
        <w:rPr>
          <w:bCs/>
        </w:rPr>
        <w:t xml:space="preserve"> 5 - </w:t>
      </w:r>
      <w:r w:rsidRPr="00BB5A57">
        <w:rPr>
          <w:bCs/>
        </w:rPr>
        <w:t>Historic Lighthouse Projects</w:t>
      </w:r>
    </w:p>
    <w:p w14:paraId="5CF3EFF1" w14:textId="77777777" w:rsidR="00D74AE1" w:rsidRPr="00093294" w:rsidRDefault="00D74AE1" w:rsidP="00D74AE1"/>
    <w:p w14:paraId="64E0A127" w14:textId="77777777" w:rsidR="00913B44" w:rsidRPr="00093294" w:rsidRDefault="00913B44" w:rsidP="00D74AE1"/>
    <w:p w14:paraId="18932F4F" w14:textId="77777777" w:rsidR="00913B44" w:rsidRPr="00093294" w:rsidRDefault="00913B44" w:rsidP="00D74AE1"/>
    <w:p w14:paraId="618AB0E1" w14:textId="77777777" w:rsidR="00913B44" w:rsidRPr="00093294" w:rsidRDefault="00913B44" w:rsidP="00D74AE1"/>
    <w:p w14:paraId="20B09702" w14:textId="77777777" w:rsidR="00913B44" w:rsidRPr="00093294" w:rsidRDefault="00913B44" w:rsidP="00D74AE1"/>
    <w:p w14:paraId="319DF774" w14:textId="77777777" w:rsidR="00913B44" w:rsidRPr="00093294" w:rsidRDefault="00913B44" w:rsidP="00D74AE1"/>
    <w:p w14:paraId="142ADACF" w14:textId="77777777" w:rsidR="00913B44" w:rsidRPr="00093294" w:rsidRDefault="00913B44" w:rsidP="00D74AE1"/>
    <w:p w14:paraId="48C35A43" w14:textId="77777777" w:rsidR="00883AE3" w:rsidRDefault="00883AE3" w:rsidP="00D74AE1"/>
    <w:p w14:paraId="03F069DC" w14:textId="77777777" w:rsidR="00062CBD" w:rsidRDefault="00062CBD" w:rsidP="00D74AE1"/>
    <w:p w14:paraId="3919CBC1" w14:textId="77777777" w:rsidR="00062CBD" w:rsidRDefault="00062CBD" w:rsidP="00D74AE1"/>
    <w:p w14:paraId="2DAA72BF" w14:textId="77777777" w:rsidR="00062CBD" w:rsidRDefault="00062CBD" w:rsidP="00D74AE1"/>
    <w:p w14:paraId="7F00D5BC" w14:textId="77777777" w:rsidR="00062CBD" w:rsidRDefault="00062CBD" w:rsidP="00D74AE1"/>
    <w:p w14:paraId="5E149105" w14:textId="77777777" w:rsidR="00062CBD" w:rsidRDefault="00062CBD" w:rsidP="00D74AE1"/>
    <w:p w14:paraId="560C533E" w14:textId="77777777" w:rsidR="00062CBD" w:rsidRPr="00093294" w:rsidRDefault="00062CBD" w:rsidP="00D74AE1"/>
    <w:p w14:paraId="096A9BE1" w14:textId="6D87671A" w:rsidR="00913B44" w:rsidRPr="00093294" w:rsidRDefault="007929F3" w:rsidP="00913B44">
      <w:pPr>
        <w:pStyle w:val="Editionnumber"/>
      </w:pPr>
      <w:r>
        <w:t xml:space="preserve">Edition </w:t>
      </w:r>
      <w:ins w:id="2" w:author="Seamus Doyle" w:date="2018-10-01T19:17:00Z">
        <w:r>
          <w:t>2</w:t>
        </w:r>
      </w:ins>
      <w:del w:id="3" w:author="Seamus Doyle" w:date="2018-10-01T19:17:00Z">
        <w:r w:rsidDel="007929F3">
          <w:delText>1</w:delText>
        </w:r>
      </w:del>
      <w:r w:rsidR="00913B44" w:rsidRPr="00093294">
        <w:t>.0</w:t>
      </w:r>
    </w:p>
    <w:p w14:paraId="59EAAA8E" w14:textId="7E8B45DB" w:rsidR="00913B44" w:rsidRPr="00093294" w:rsidRDefault="007929F3" w:rsidP="005C71FF">
      <w:pPr>
        <w:pStyle w:val="Documentdate"/>
      </w:pPr>
      <w:r>
        <w:t>December 201</w:t>
      </w:r>
      <w:ins w:id="4" w:author="Seamus Doyle" w:date="2018-10-01T19:17:00Z">
        <w:r>
          <w:t>8</w:t>
        </w:r>
      </w:ins>
      <w:del w:id="5" w:author="Seamus Doyle" w:date="2018-10-01T19:17:00Z">
        <w:r w:rsidDel="007929F3">
          <w:delText>4</w:delText>
        </w:r>
      </w:del>
    </w:p>
    <w:p w14:paraId="1A9DDCAF"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3527E9E9" w14:textId="77777777" w:rsidR="00914E26" w:rsidRPr="00093294" w:rsidRDefault="00914E26" w:rsidP="00A5575E">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41AE0756" w14:textId="77777777" w:rsidTr="005E4659">
        <w:tc>
          <w:tcPr>
            <w:tcW w:w="1908" w:type="dxa"/>
          </w:tcPr>
          <w:p w14:paraId="57455C4C" w14:textId="77777777" w:rsidR="00914E26" w:rsidRPr="00093294" w:rsidRDefault="00914E26" w:rsidP="00ED030E">
            <w:pPr>
              <w:pStyle w:val="Tableheading"/>
              <w:rPr>
                <w:lang w:val="en-GB"/>
              </w:rPr>
            </w:pPr>
            <w:r w:rsidRPr="00093294">
              <w:rPr>
                <w:lang w:val="en-GB"/>
              </w:rPr>
              <w:t>Date</w:t>
            </w:r>
          </w:p>
        </w:tc>
        <w:tc>
          <w:tcPr>
            <w:tcW w:w="3576" w:type="dxa"/>
          </w:tcPr>
          <w:p w14:paraId="1AF2A27C" w14:textId="77777777" w:rsidR="00914E26" w:rsidRPr="00093294" w:rsidRDefault="00914E26" w:rsidP="00ED030E">
            <w:pPr>
              <w:pStyle w:val="Tableheading"/>
              <w:rPr>
                <w:lang w:val="en-GB"/>
              </w:rPr>
            </w:pPr>
            <w:r w:rsidRPr="00093294">
              <w:rPr>
                <w:lang w:val="en-GB"/>
              </w:rPr>
              <w:t>Page / Section Revised</w:t>
            </w:r>
          </w:p>
        </w:tc>
        <w:tc>
          <w:tcPr>
            <w:tcW w:w="5001" w:type="dxa"/>
          </w:tcPr>
          <w:p w14:paraId="69501E79"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6D68361C" w14:textId="77777777" w:rsidTr="005E4659">
        <w:trPr>
          <w:trHeight w:val="851"/>
        </w:trPr>
        <w:tc>
          <w:tcPr>
            <w:tcW w:w="1908" w:type="dxa"/>
            <w:vAlign w:val="center"/>
          </w:tcPr>
          <w:p w14:paraId="4C5C3FFD" w14:textId="0EAAC23C" w:rsidR="00914E26" w:rsidRPr="00093294" w:rsidRDefault="00D31491" w:rsidP="00914E26">
            <w:pPr>
              <w:pStyle w:val="Tabletext"/>
            </w:pPr>
            <w:r>
              <w:t>December 2014</w:t>
            </w:r>
          </w:p>
        </w:tc>
        <w:tc>
          <w:tcPr>
            <w:tcW w:w="3576" w:type="dxa"/>
            <w:vAlign w:val="center"/>
          </w:tcPr>
          <w:p w14:paraId="0A0FAD46" w14:textId="074AE95E" w:rsidR="00914E26" w:rsidRPr="00093294" w:rsidRDefault="00D31491" w:rsidP="00914E26">
            <w:pPr>
              <w:pStyle w:val="Tabletext"/>
            </w:pPr>
            <w:r>
              <w:t>1</w:t>
            </w:r>
            <w:r w:rsidRPr="00D31491">
              <w:rPr>
                <w:vertAlign w:val="superscript"/>
              </w:rPr>
              <w:t>st</w:t>
            </w:r>
            <w:r>
              <w:t xml:space="preserve"> issue</w:t>
            </w:r>
          </w:p>
        </w:tc>
        <w:tc>
          <w:tcPr>
            <w:tcW w:w="5001" w:type="dxa"/>
            <w:vAlign w:val="center"/>
          </w:tcPr>
          <w:p w14:paraId="1676FA2C" w14:textId="74D0F57B" w:rsidR="00914E26" w:rsidRPr="00093294" w:rsidRDefault="00D31491" w:rsidP="00914E26">
            <w:pPr>
              <w:pStyle w:val="Tabletext"/>
            </w:pPr>
            <w:r>
              <w:t>Edition 1</w:t>
            </w:r>
          </w:p>
        </w:tc>
      </w:tr>
      <w:tr w:rsidR="007929F3" w:rsidRPr="00093294" w14:paraId="42EA0853" w14:textId="77777777" w:rsidTr="005E4659">
        <w:trPr>
          <w:trHeight w:val="851"/>
        </w:trPr>
        <w:tc>
          <w:tcPr>
            <w:tcW w:w="1908" w:type="dxa"/>
            <w:vAlign w:val="center"/>
          </w:tcPr>
          <w:p w14:paraId="51F0BEFD" w14:textId="73A2E550" w:rsidR="007929F3" w:rsidRPr="00093294" w:rsidRDefault="007929F3" w:rsidP="007929F3">
            <w:pPr>
              <w:pStyle w:val="Tabletext"/>
            </w:pPr>
            <w:ins w:id="6" w:author="Seamus Doyle" w:date="2018-10-01T19:17:00Z">
              <w:r>
                <w:t>December 2018</w:t>
              </w:r>
            </w:ins>
          </w:p>
        </w:tc>
        <w:tc>
          <w:tcPr>
            <w:tcW w:w="3576" w:type="dxa"/>
            <w:vAlign w:val="center"/>
          </w:tcPr>
          <w:p w14:paraId="1BDBE2A1" w14:textId="4B442054" w:rsidR="007929F3" w:rsidRPr="00093294" w:rsidRDefault="007929F3" w:rsidP="007929F3">
            <w:pPr>
              <w:pStyle w:val="Tabletext"/>
            </w:pPr>
            <w:ins w:id="7" w:author="Seamus Doyle" w:date="2018-10-01T19:17:00Z">
              <w:r>
                <w:t>Entire document</w:t>
              </w:r>
            </w:ins>
          </w:p>
        </w:tc>
        <w:tc>
          <w:tcPr>
            <w:tcW w:w="5001" w:type="dxa"/>
            <w:vAlign w:val="center"/>
          </w:tcPr>
          <w:p w14:paraId="0F991082" w14:textId="77777777" w:rsidR="007929F3" w:rsidRDefault="007929F3" w:rsidP="007929F3">
            <w:pPr>
              <w:pStyle w:val="Tabletext"/>
              <w:rPr>
                <w:ins w:id="8" w:author="Seamus Doyle" w:date="2018-10-01T19:17:00Z"/>
              </w:rPr>
            </w:pPr>
            <w:ins w:id="9" w:author="Seamus Doyle" w:date="2018-10-01T19:17:00Z">
              <w:r>
                <w:t>Document style updated</w:t>
              </w:r>
            </w:ins>
          </w:p>
          <w:p w14:paraId="5D91F17C" w14:textId="7E1B0478" w:rsidR="007929F3" w:rsidRPr="00093294" w:rsidRDefault="007929F3" w:rsidP="007929F3">
            <w:pPr>
              <w:pStyle w:val="Tabletext"/>
            </w:pPr>
            <w:ins w:id="10" w:author="Seamus Doyle" w:date="2018-10-01T19:17:00Z">
              <w:r>
                <w:t>Scheduled Committee review to edition 2</w:t>
              </w:r>
            </w:ins>
          </w:p>
        </w:tc>
      </w:tr>
      <w:tr w:rsidR="005E4659" w:rsidRPr="00093294" w14:paraId="67DEEF6C" w14:textId="77777777" w:rsidTr="005E4659">
        <w:trPr>
          <w:trHeight w:val="851"/>
        </w:trPr>
        <w:tc>
          <w:tcPr>
            <w:tcW w:w="1908" w:type="dxa"/>
            <w:vAlign w:val="center"/>
          </w:tcPr>
          <w:p w14:paraId="274E2FAC" w14:textId="77777777" w:rsidR="00914E26" w:rsidRPr="00093294" w:rsidRDefault="00914E26" w:rsidP="00914E26">
            <w:pPr>
              <w:pStyle w:val="Tabletext"/>
            </w:pPr>
          </w:p>
        </w:tc>
        <w:tc>
          <w:tcPr>
            <w:tcW w:w="3576" w:type="dxa"/>
            <w:vAlign w:val="center"/>
          </w:tcPr>
          <w:p w14:paraId="7D8792F3" w14:textId="77777777" w:rsidR="00914E26" w:rsidRPr="00093294" w:rsidRDefault="00914E26" w:rsidP="00914E26">
            <w:pPr>
              <w:pStyle w:val="Tabletext"/>
            </w:pPr>
          </w:p>
        </w:tc>
        <w:tc>
          <w:tcPr>
            <w:tcW w:w="5001" w:type="dxa"/>
            <w:vAlign w:val="center"/>
          </w:tcPr>
          <w:p w14:paraId="551D80B1" w14:textId="77777777" w:rsidR="00914E26" w:rsidRPr="00093294" w:rsidRDefault="00914E26" w:rsidP="00914E26">
            <w:pPr>
              <w:pStyle w:val="Tabletext"/>
            </w:pPr>
          </w:p>
        </w:tc>
      </w:tr>
      <w:tr w:rsidR="005E4659" w:rsidRPr="00093294" w14:paraId="5826473C" w14:textId="77777777" w:rsidTr="005E4659">
        <w:trPr>
          <w:trHeight w:val="851"/>
        </w:trPr>
        <w:tc>
          <w:tcPr>
            <w:tcW w:w="1908" w:type="dxa"/>
            <w:vAlign w:val="center"/>
          </w:tcPr>
          <w:p w14:paraId="6E93FC5D" w14:textId="77777777" w:rsidR="00914E26" w:rsidRPr="00093294" w:rsidRDefault="00914E26" w:rsidP="00914E26">
            <w:pPr>
              <w:pStyle w:val="Tabletext"/>
            </w:pPr>
          </w:p>
        </w:tc>
        <w:tc>
          <w:tcPr>
            <w:tcW w:w="3576" w:type="dxa"/>
            <w:vAlign w:val="center"/>
          </w:tcPr>
          <w:p w14:paraId="3E457ED6" w14:textId="77777777" w:rsidR="00914E26" w:rsidRPr="00093294" w:rsidRDefault="00914E26" w:rsidP="00914E26">
            <w:pPr>
              <w:pStyle w:val="Tabletext"/>
            </w:pPr>
          </w:p>
        </w:tc>
        <w:tc>
          <w:tcPr>
            <w:tcW w:w="5001" w:type="dxa"/>
            <w:vAlign w:val="center"/>
          </w:tcPr>
          <w:p w14:paraId="0B1FA5BF" w14:textId="77777777" w:rsidR="00914E26" w:rsidRPr="00093294" w:rsidRDefault="00914E26" w:rsidP="00914E26">
            <w:pPr>
              <w:pStyle w:val="Tabletext"/>
            </w:pPr>
          </w:p>
        </w:tc>
      </w:tr>
      <w:tr w:rsidR="005E4659" w:rsidRPr="00093294" w14:paraId="49457CBA" w14:textId="77777777" w:rsidTr="005E4659">
        <w:trPr>
          <w:trHeight w:val="851"/>
        </w:trPr>
        <w:tc>
          <w:tcPr>
            <w:tcW w:w="1908" w:type="dxa"/>
            <w:vAlign w:val="center"/>
          </w:tcPr>
          <w:p w14:paraId="4F87A123" w14:textId="77777777" w:rsidR="00914E26" w:rsidRPr="00093294" w:rsidRDefault="00914E26" w:rsidP="00914E26">
            <w:pPr>
              <w:pStyle w:val="Tabletext"/>
            </w:pPr>
          </w:p>
        </w:tc>
        <w:tc>
          <w:tcPr>
            <w:tcW w:w="3576" w:type="dxa"/>
            <w:vAlign w:val="center"/>
          </w:tcPr>
          <w:p w14:paraId="213D9B7A" w14:textId="77777777" w:rsidR="00914E26" w:rsidRPr="00093294" w:rsidRDefault="00914E26" w:rsidP="00914E26">
            <w:pPr>
              <w:pStyle w:val="Tabletext"/>
            </w:pPr>
          </w:p>
        </w:tc>
        <w:tc>
          <w:tcPr>
            <w:tcW w:w="5001" w:type="dxa"/>
            <w:vAlign w:val="center"/>
          </w:tcPr>
          <w:p w14:paraId="5382500A" w14:textId="77777777" w:rsidR="00914E26" w:rsidRPr="00093294" w:rsidRDefault="00914E26" w:rsidP="00914E26">
            <w:pPr>
              <w:pStyle w:val="Tabletext"/>
            </w:pPr>
          </w:p>
        </w:tc>
      </w:tr>
      <w:tr w:rsidR="005E4659" w:rsidRPr="00093294" w14:paraId="4A874F51" w14:textId="77777777" w:rsidTr="005E4659">
        <w:trPr>
          <w:trHeight w:val="851"/>
        </w:trPr>
        <w:tc>
          <w:tcPr>
            <w:tcW w:w="1908" w:type="dxa"/>
            <w:vAlign w:val="center"/>
          </w:tcPr>
          <w:p w14:paraId="09CED765" w14:textId="77777777" w:rsidR="00914E26" w:rsidRPr="00093294" w:rsidRDefault="00914E26" w:rsidP="00914E26">
            <w:pPr>
              <w:pStyle w:val="Tabletext"/>
            </w:pPr>
          </w:p>
        </w:tc>
        <w:tc>
          <w:tcPr>
            <w:tcW w:w="3576" w:type="dxa"/>
            <w:vAlign w:val="center"/>
          </w:tcPr>
          <w:p w14:paraId="5F29FFC7" w14:textId="77777777" w:rsidR="00914E26" w:rsidRPr="00093294" w:rsidRDefault="00914E26" w:rsidP="00914E26">
            <w:pPr>
              <w:pStyle w:val="Tabletext"/>
            </w:pPr>
          </w:p>
        </w:tc>
        <w:tc>
          <w:tcPr>
            <w:tcW w:w="5001" w:type="dxa"/>
            <w:vAlign w:val="center"/>
          </w:tcPr>
          <w:p w14:paraId="69465712" w14:textId="77777777" w:rsidR="00914E26" w:rsidRPr="00093294" w:rsidRDefault="00914E26" w:rsidP="00914E26">
            <w:pPr>
              <w:pStyle w:val="Tabletext"/>
            </w:pPr>
          </w:p>
        </w:tc>
      </w:tr>
      <w:tr w:rsidR="005E4659" w:rsidRPr="00093294" w14:paraId="5B03E390" w14:textId="77777777" w:rsidTr="005E4659">
        <w:trPr>
          <w:trHeight w:val="851"/>
        </w:trPr>
        <w:tc>
          <w:tcPr>
            <w:tcW w:w="1908" w:type="dxa"/>
            <w:vAlign w:val="center"/>
          </w:tcPr>
          <w:p w14:paraId="43FAA0FB" w14:textId="77777777" w:rsidR="00914E26" w:rsidRPr="00093294" w:rsidRDefault="00914E26" w:rsidP="00914E26">
            <w:pPr>
              <w:pStyle w:val="Tabletext"/>
            </w:pPr>
          </w:p>
        </w:tc>
        <w:tc>
          <w:tcPr>
            <w:tcW w:w="3576" w:type="dxa"/>
            <w:vAlign w:val="center"/>
          </w:tcPr>
          <w:p w14:paraId="00FE8CC3" w14:textId="77777777" w:rsidR="00914E26" w:rsidRPr="00093294" w:rsidRDefault="00914E26" w:rsidP="00914E26">
            <w:pPr>
              <w:pStyle w:val="Tabletext"/>
            </w:pPr>
          </w:p>
        </w:tc>
        <w:tc>
          <w:tcPr>
            <w:tcW w:w="5001" w:type="dxa"/>
            <w:vAlign w:val="center"/>
          </w:tcPr>
          <w:p w14:paraId="406AC492" w14:textId="77777777" w:rsidR="00914E26" w:rsidRPr="00093294" w:rsidRDefault="00914E26" w:rsidP="00914E26">
            <w:pPr>
              <w:pStyle w:val="Tabletext"/>
            </w:pPr>
          </w:p>
        </w:tc>
      </w:tr>
    </w:tbl>
    <w:p w14:paraId="3F3DFE67" w14:textId="77777777" w:rsidR="00914E26" w:rsidRPr="00093294" w:rsidRDefault="00914E26" w:rsidP="00D74AE1"/>
    <w:p w14:paraId="48558F42"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7F5E975B" w14:textId="77777777" w:rsidR="0097452A" w:rsidRDefault="002A29D4">
      <w:pPr>
        <w:pStyle w:val="TOC1"/>
        <w:rPr>
          <w:rFonts w:eastAsiaTheme="minorEastAsia" w:cstheme="minorBidi"/>
          <w:b w:val="0"/>
          <w:color w:val="auto"/>
          <w:szCs w:val="22"/>
          <w:lang w:val="en-IE" w:eastAsia="en-IE"/>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97452A" w:rsidRPr="00FC511D">
        <w:t>PART 1</w:t>
      </w:r>
      <w:r w:rsidR="0097452A">
        <w:t xml:space="preserve"> - </w:t>
      </w:r>
      <w:r w:rsidR="0097452A" w:rsidRPr="00FC511D">
        <w:t>COURSE OVERVIEW</w:t>
      </w:r>
      <w:r w:rsidR="0097452A">
        <w:tab/>
      </w:r>
      <w:r w:rsidR="0097452A">
        <w:fldChar w:fldCharType="begin"/>
      </w:r>
      <w:r w:rsidR="0097452A">
        <w:instrText xml:space="preserve"> PAGEREF _Toc526200319 \h </w:instrText>
      </w:r>
      <w:r w:rsidR="0097452A">
        <w:fldChar w:fldCharType="separate"/>
      </w:r>
      <w:r w:rsidR="0097452A">
        <w:t>7</w:t>
      </w:r>
      <w:r w:rsidR="0097452A">
        <w:fldChar w:fldCharType="end"/>
      </w:r>
    </w:p>
    <w:p w14:paraId="6AE178DD" w14:textId="77777777" w:rsidR="0097452A" w:rsidRDefault="0097452A">
      <w:pPr>
        <w:pStyle w:val="TOC1"/>
        <w:rPr>
          <w:rFonts w:eastAsiaTheme="minorEastAsia" w:cstheme="minorBidi"/>
          <w:b w:val="0"/>
          <w:color w:val="auto"/>
          <w:szCs w:val="22"/>
          <w:lang w:val="en-IE" w:eastAsia="en-IE"/>
        </w:rPr>
      </w:pPr>
      <w:r w:rsidRPr="00FC511D">
        <w:t>1.</w:t>
      </w:r>
      <w:r>
        <w:rPr>
          <w:rFonts w:eastAsiaTheme="minorEastAsia" w:cstheme="minorBidi"/>
          <w:b w:val="0"/>
          <w:color w:val="auto"/>
          <w:szCs w:val="22"/>
          <w:lang w:val="en-IE" w:eastAsia="en-IE"/>
        </w:rPr>
        <w:tab/>
      </w:r>
      <w:r>
        <w:t>Scope</w:t>
      </w:r>
      <w:r>
        <w:tab/>
      </w:r>
      <w:r>
        <w:fldChar w:fldCharType="begin"/>
      </w:r>
      <w:r>
        <w:instrText xml:space="preserve"> PAGEREF _Toc526200320 \h </w:instrText>
      </w:r>
      <w:r>
        <w:fldChar w:fldCharType="separate"/>
      </w:r>
      <w:r>
        <w:t>7</w:t>
      </w:r>
      <w:r>
        <w:fldChar w:fldCharType="end"/>
      </w:r>
    </w:p>
    <w:p w14:paraId="66E6AB65" w14:textId="77777777" w:rsidR="0097452A" w:rsidRDefault="0097452A">
      <w:pPr>
        <w:pStyle w:val="TOC1"/>
        <w:rPr>
          <w:rFonts w:eastAsiaTheme="minorEastAsia" w:cstheme="minorBidi"/>
          <w:b w:val="0"/>
          <w:color w:val="auto"/>
          <w:szCs w:val="22"/>
          <w:lang w:val="en-IE" w:eastAsia="en-IE"/>
        </w:rPr>
      </w:pPr>
      <w:r w:rsidRPr="00FC511D">
        <w:t>2.</w:t>
      </w:r>
      <w:r>
        <w:rPr>
          <w:rFonts w:eastAsiaTheme="minorEastAsia" w:cstheme="minorBidi"/>
          <w:b w:val="0"/>
          <w:color w:val="auto"/>
          <w:szCs w:val="22"/>
          <w:lang w:val="en-IE" w:eastAsia="en-IE"/>
        </w:rPr>
        <w:tab/>
      </w:r>
      <w:r>
        <w:t>Objective</w:t>
      </w:r>
      <w:r>
        <w:tab/>
      </w:r>
      <w:r>
        <w:fldChar w:fldCharType="begin"/>
      </w:r>
      <w:r>
        <w:instrText xml:space="preserve"> PAGEREF _Toc526200321 \h </w:instrText>
      </w:r>
      <w:r>
        <w:fldChar w:fldCharType="separate"/>
      </w:r>
      <w:r>
        <w:t>7</w:t>
      </w:r>
      <w:r>
        <w:fldChar w:fldCharType="end"/>
      </w:r>
    </w:p>
    <w:p w14:paraId="3A4A3E4C" w14:textId="77777777" w:rsidR="0097452A" w:rsidRDefault="0097452A">
      <w:pPr>
        <w:pStyle w:val="TOC1"/>
        <w:rPr>
          <w:rFonts w:eastAsiaTheme="minorEastAsia" w:cstheme="minorBidi"/>
          <w:b w:val="0"/>
          <w:color w:val="auto"/>
          <w:szCs w:val="22"/>
          <w:lang w:val="en-IE" w:eastAsia="en-IE"/>
        </w:rPr>
      </w:pPr>
      <w:r w:rsidRPr="00FC511D">
        <w:t>3.</w:t>
      </w:r>
      <w:r>
        <w:rPr>
          <w:rFonts w:eastAsiaTheme="minorEastAsia" w:cstheme="minorBidi"/>
          <w:b w:val="0"/>
          <w:color w:val="auto"/>
          <w:szCs w:val="22"/>
          <w:lang w:val="en-IE" w:eastAsia="en-IE"/>
        </w:rPr>
        <w:tab/>
      </w:r>
      <w:r>
        <w:t>Course Outline</w:t>
      </w:r>
      <w:r>
        <w:tab/>
      </w:r>
      <w:r>
        <w:fldChar w:fldCharType="begin"/>
      </w:r>
      <w:r>
        <w:instrText xml:space="preserve"> PAGEREF _Toc526200322 \h </w:instrText>
      </w:r>
      <w:r>
        <w:fldChar w:fldCharType="separate"/>
      </w:r>
      <w:r>
        <w:t>7</w:t>
      </w:r>
      <w:r>
        <w:fldChar w:fldCharType="end"/>
      </w:r>
    </w:p>
    <w:p w14:paraId="4D44C612" w14:textId="77777777" w:rsidR="0097452A" w:rsidRDefault="0097452A">
      <w:pPr>
        <w:pStyle w:val="TOC1"/>
        <w:rPr>
          <w:rFonts w:eastAsiaTheme="minorEastAsia" w:cstheme="minorBidi"/>
          <w:b w:val="0"/>
          <w:color w:val="auto"/>
          <w:szCs w:val="22"/>
          <w:lang w:val="en-IE" w:eastAsia="en-IE"/>
        </w:rPr>
      </w:pPr>
      <w:r w:rsidRPr="00FC511D">
        <w:t>4.</w:t>
      </w:r>
      <w:r>
        <w:rPr>
          <w:rFonts w:eastAsiaTheme="minorEastAsia" w:cstheme="minorBidi"/>
          <w:b w:val="0"/>
          <w:color w:val="auto"/>
          <w:szCs w:val="22"/>
          <w:lang w:val="en-IE" w:eastAsia="en-IE"/>
        </w:rPr>
        <w:tab/>
      </w:r>
      <w:r>
        <w:t>Table of Teaching Modules</w:t>
      </w:r>
      <w:r>
        <w:tab/>
      </w:r>
      <w:r>
        <w:fldChar w:fldCharType="begin"/>
      </w:r>
      <w:r>
        <w:instrText xml:space="preserve"> PAGEREF _Toc526200323 \h </w:instrText>
      </w:r>
      <w:r>
        <w:fldChar w:fldCharType="separate"/>
      </w:r>
      <w:r>
        <w:t>7</w:t>
      </w:r>
      <w:r>
        <w:fldChar w:fldCharType="end"/>
      </w:r>
    </w:p>
    <w:p w14:paraId="626F7FEC" w14:textId="77777777" w:rsidR="0097452A" w:rsidRDefault="0097452A">
      <w:pPr>
        <w:pStyle w:val="TOC1"/>
        <w:rPr>
          <w:rFonts w:eastAsiaTheme="minorEastAsia" w:cstheme="minorBidi"/>
          <w:b w:val="0"/>
          <w:color w:val="auto"/>
          <w:szCs w:val="22"/>
          <w:lang w:val="en-IE" w:eastAsia="en-IE"/>
        </w:rPr>
      </w:pPr>
      <w:r w:rsidRPr="00FC511D">
        <w:t>5.</w:t>
      </w:r>
      <w:r>
        <w:rPr>
          <w:rFonts w:eastAsiaTheme="minorEastAsia" w:cstheme="minorBidi"/>
          <w:b w:val="0"/>
          <w:color w:val="auto"/>
          <w:szCs w:val="22"/>
          <w:lang w:val="en-IE" w:eastAsia="en-IE"/>
        </w:rPr>
        <w:tab/>
      </w:r>
      <w:r>
        <w:t>Specific Course Related Teaching Aids And Notes</w:t>
      </w:r>
      <w:r>
        <w:tab/>
      </w:r>
      <w:r>
        <w:fldChar w:fldCharType="begin"/>
      </w:r>
      <w:r>
        <w:instrText xml:space="preserve"> PAGEREF _Toc526200324 \h </w:instrText>
      </w:r>
      <w:r>
        <w:fldChar w:fldCharType="separate"/>
      </w:r>
      <w:r>
        <w:t>7</w:t>
      </w:r>
      <w:r>
        <w:fldChar w:fldCharType="end"/>
      </w:r>
    </w:p>
    <w:p w14:paraId="6A8B6356" w14:textId="77777777" w:rsidR="0097452A" w:rsidRDefault="0097452A">
      <w:pPr>
        <w:pStyle w:val="TOC1"/>
        <w:rPr>
          <w:rFonts w:eastAsiaTheme="minorEastAsia" w:cstheme="minorBidi"/>
          <w:b w:val="0"/>
          <w:color w:val="auto"/>
          <w:szCs w:val="22"/>
          <w:lang w:val="en-IE" w:eastAsia="en-IE"/>
        </w:rPr>
      </w:pPr>
      <w:r w:rsidRPr="00FC511D">
        <w:t>6.</w:t>
      </w:r>
      <w:r>
        <w:rPr>
          <w:rFonts w:eastAsiaTheme="minorEastAsia" w:cstheme="minorBidi"/>
          <w:b w:val="0"/>
          <w:color w:val="auto"/>
          <w:szCs w:val="22"/>
          <w:lang w:val="en-IE" w:eastAsia="en-IE"/>
        </w:rPr>
        <w:tab/>
      </w:r>
      <w:r>
        <w:t>Pre-Course Reading</w:t>
      </w:r>
      <w:r>
        <w:tab/>
      </w:r>
      <w:r>
        <w:fldChar w:fldCharType="begin"/>
      </w:r>
      <w:r>
        <w:instrText xml:space="preserve"> PAGEREF _Toc526200325 \h </w:instrText>
      </w:r>
      <w:r>
        <w:fldChar w:fldCharType="separate"/>
      </w:r>
      <w:r>
        <w:t>8</w:t>
      </w:r>
      <w:r>
        <w:fldChar w:fldCharType="end"/>
      </w:r>
    </w:p>
    <w:p w14:paraId="006EDBF2" w14:textId="77777777" w:rsidR="0097452A" w:rsidRDefault="0097452A">
      <w:pPr>
        <w:pStyle w:val="TOC1"/>
        <w:rPr>
          <w:rFonts w:eastAsiaTheme="minorEastAsia" w:cstheme="minorBidi"/>
          <w:b w:val="0"/>
          <w:color w:val="auto"/>
          <w:szCs w:val="22"/>
          <w:lang w:val="en-IE" w:eastAsia="en-IE"/>
        </w:rPr>
      </w:pPr>
      <w:r w:rsidRPr="00FC511D">
        <w:t>7.</w:t>
      </w:r>
      <w:r>
        <w:rPr>
          <w:rFonts w:eastAsiaTheme="minorEastAsia" w:cstheme="minorBidi"/>
          <w:b w:val="0"/>
          <w:color w:val="auto"/>
          <w:szCs w:val="22"/>
          <w:lang w:val="en-IE" w:eastAsia="en-IE"/>
        </w:rPr>
        <w:tab/>
      </w:r>
      <w:r>
        <w:t>Certification</w:t>
      </w:r>
      <w:r>
        <w:tab/>
      </w:r>
      <w:r>
        <w:fldChar w:fldCharType="begin"/>
      </w:r>
      <w:r>
        <w:instrText xml:space="preserve"> PAGEREF _Toc526200326 \h </w:instrText>
      </w:r>
      <w:r>
        <w:fldChar w:fldCharType="separate"/>
      </w:r>
      <w:r>
        <w:t>8</w:t>
      </w:r>
      <w:r>
        <w:fldChar w:fldCharType="end"/>
      </w:r>
    </w:p>
    <w:p w14:paraId="37F89680" w14:textId="77777777" w:rsidR="0097452A" w:rsidRDefault="0097452A">
      <w:pPr>
        <w:pStyle w:val="TOC1"/>
        <w:rPr>
          <w:rFonts w:eastAsiaTheme="minorEastAsia" w:cstheme="minorBidi"/>
          <w:b w:val="0"/>
          <w:color w:val="auto"/>
          <w:szCs w:val="22"/>
          <w:lang w:val="en-IE" w:eastAsia="en-IE"/>
        </w:rPr>
      </w:pPr>
      <w:r w:rsidRPr="00FC511D">
        <w:t>8.</w:t>
      </w:r>
      <w:r>
        <w:rPr>
          <w:rFonts w:eastAsiaTheme="minorEastAsia" w:cstheme="minorBidi"/>
          <w:b w:val="0"/>
          <w:color w:val="auto"/>
          <w:szCs w:val="22"/>
          <w:lang w:val="en-IE" w:eastAsia="en-IE"/>
        </w:rPr>
        <w:tab/>
      </w:r>
      <w:r>
        <w:t>Acronyms</w:t>
      </w:r>
      <w:r>
        <w:tab/>
      </w:r>
      <w:r>
        <w:fldChar w:fldCharType="begin"/>
      </w:r>
      <w:r>
        <w:instrText xml:space="preserve"> PAGEREF _Toc526200327 \h </w:instrText>
      </w:r>
      <w:r>
        <w:fldChar w:fldCharType="separate"/>
      </w:r>
      <w:r>
        <w:t>8</w:t>
      </w:r>
      <w:r>
        <w:fldChar w:fldCharType="end"/>
      </w:r>
    </w:p>
    <w:p w14:paraId="56B28032" w14:textId="77777777" w:rsidR="0097452A" w:rsidRDefault="0097452A">
      <w:pPr>
        <w:pStyle w:val="TOC1"/>
        <w:rPr>
          <w:rFonts w:eastAsiaTheme="minorEastAsia" w:cstheme="minorBidi"/>
          <w:b w:val="0"/>
          <w:color w:val="auto"/>
          <w:szCs w:val="22"/>
          <w:lang w:val="en-IE" w:eastAsia="en-IE"/>
        </w:rPr>
      </w:pPr>
      <w:r w:rsidRPr="00FC511D">
        <w:t>9.</w:t>
      </w:r>
      <w:r>
        <w:rPr>
          <w:rFonts w:eastAsiaTheme="minorEastAsia" w:cstheme="minorBidi"/>
          <w:b w:val="0"/>
          <w:color w:val="auto"/>
          <w:szCs w:val="22"/>
          <w:lang w:val="en-IE" w:eastAsia="en-IE"/>
        </w:rPr>
        <w:tab/>
      </w:r>
      <w:r>
        <w:t>References</w:t>
      </w:r>
      <w:r>
        <w:tab/>
      </w:r>
      <w:r>
        <w:fldChar w:fldCharType="begin"/>
      </w:r>
      <w:r>
        <w:instrText xml:space="preserve"> PAGEREF _Toc526200328 \h </w:instrText>
      </w:r>
      <w:r>
        <w:fldChar w:fldCharType="separate"/>
      </w:r>
      <w:r>
        <w:t>8</w:t>
      </w:r>
      <w:r>
        <w:fldChar w:fldCharType="end"/>
      </w:r>
    </w:p>
    <w:p w14:paraId="18ECDF59" w14:textId="77777777" w:rsidR="0097452A" w:rsidRDefault="0097452A">
      <w:pPr>
        <w:pStyle w:val="TOC1"/>
        <w:rPr>
          <w:rFonts w:eastAsiaTheme="minorEastAsia" w:cstheme="minorBidi"/>
          <w:b w:val="0"/>
          <w:color w:val="auto"/>
          <w:szCs w:val="22"/>
          <w:lang w:val="en-IE" w:eastAsia="en-IE"/>
        </w:rPr>
      </w:pPr>
      <w:r w:rsidRPr="00FC511D">
        <w:t>PART 2</w:t>
      </w:r>
      <w:r>
        <w:t xml:space="preserve"> - TEACHING MODULES</w:t>
      </w:r>
      <w:r>
        <w:tab/>
      </w:r>
      <w:r>
        <w:fldChar w:fldCharType="begin"/>
      </w:r>
      <w:r>
        <w:instrText xml:space="preserve"> PAGEREF _Toc526200329 \h </w:instrText>
      </w:r>
      <w:r>
        <w:fldChar w:fldCharType="separate"/>
      </w:r>
      <w:r>
        <w:t>8</w:t>
      </w:r>
      <w:r>
        <w:fldChar w:fldCharType="end"/>
      </w:r>
    </w:p>
    <w:p w14:paraId="5241235C" w14:textId="77777777" w:rsidR="0097452A" w:rsidRDefault="0097452A">
      <w:pPr>
        <w:pStyle w:val="TOC1"/>
        <w:rPr>
          <w:rFonts w:eastAsiaTheme="minorEastAsia" w:cstheme="minorBidi"/>
          <w:b w:val="0"/>
          <w:color w:val="auto"/>
          <w:szCs w:val="22"/>
          <w:lang w:val="en-IE" w:eastAsia="en-IE"/>
        </w:rPr>
      </w:pPr>
      <w:r w:rsidRPr="00FC511D">
        <w:t>10.</w:t>
      </w:r>
      <w:r>
        <w:rPr>
          <w:rFonts w:eastAsiaTheme="minorEastAsia" w:cstheme="minorBidi"/>
          <w:b w:val="0"/>
          <w:color w:val="auto"/>
          <w:szCs w:val="22"/>
          <w:lang w:val="en-IE" w:eastAsia="en-IE"/>
        </w:rPr>
        <w:tab/>
      </w:r>
      <w:r w:rsidRPr="00FC511D">
        <w:t xml:space="preserve">MODULE </w:t>
      </w:r>
      <w:r>
        <w:t>1 – HISTORIC OVERVIEW</w:t>
      </w:r>
      <w:r>
        <w:tab/>
      </w:r>
      <w:r>
        <w:fldChar w:fldCharType="begin"/>
      </w:r>
      <w:r>
        <w:instrText xml:space="preserve"> PAGEREF _Toc526200330 \h </w:instrText>
      </w:r>
      <w:r>
        <w:fldChar w:fldCharType="separate"/>
      </w:r>
      <w:r>
        <w:t>9</w:t>
      </w:r>
      <w:r>
        <w:fldChar w:fldCharType="end"/>
      </w:r>
    </w:p>
    <w:p w14:paraId="27F66BF2" w14:textId="77777777" w:rsidR="0097452A" w:rsidRDefault="0097452A">
      <w:pPr>
        <w:pStyle w:val="TOC2"/>
        <w:rPr>
          <w:rFonts w:eastAsiaTheme="minorEastAsia" w:cstheme="minorBidi"/>
          <w:color w:val="auto"/>
          <w:szCs w:val="22"/>
          <w:lang w:val="en-IE" w:eastAsia="en-IE"/>
        </w:rPr>
      </w:pPr>
      <w:r w:rsidRPr="00FC511D">
        <w:t>10.1.</w:t>
      </w:r>
      <w:r>
        <w:rPr>
          <w:rFonts w:eastAsiaTheme="minorEastAsia" w:cstheme="minorBidi"/>
          <w:color w:val="auto"/>
          <w:szCs w:val="22"/>
          <w:lang w:val="en-IE" w:eastAsia="en-IE"/>
        </w:rPr>
        <w:tab/>
      </w:r>
      <w:r>
        <w:t>Scope</w:t>
      </w:r>
      <w:r>
        <w:tab/>
      </w:r>
      <w:r>
        <w:fldChar w:fldCharType="begin"/>
      </w:r>
      <w:r>
        <w:instrText xml:space="preserve"> PAGEREF _Toc526200331 \h </w:instrText>
      </w:r>
      <w:r>
        <w:fldChar w:fldCharType="separate"/>
      </w:r>
      <w:r>
        <w:t>9</w:t>
      </w:r>
      <w:r>
        <w:fldChar w:fldCharType="end"/>
      </w:r>
    </w:p>
    <w:p w14:paraId="3397EF7E" w14:textId="77777777" w:rsidR="0097452A" w:rsidRDefault="0097452A">
      <w:pPr>
        <w:pStyle w:val="TOC2"/>
        <w:rPr>
          <w:rFonts w:eastAsiaTheme="minorEastAsia" w:cstheme="minorBidi"/>
          <w:color w:val="auto"/>
          <w:szCs w:val="22"/>
          <w:lang w:val="en-IE" w:eastAsia="en-IE"/>
        </w:rPr>
      </w:pPr>
      <w:r w:rsidRPr="00FC511D">
        <w:t>10.2.</w:t>
      </w:r>
      <w:r>
        <w:rPr>
          <w:rFonts w:eastAsiaTheme="minorEastAsia" w:cstheme="minorBidi"/>
          <w:color w:val="auto"/>
          <w:szCs w:val="22"/>
          <w:lang w:val="en-IE" w:eastAsia="en-IE"/>
        </w:rPr>
        <w:tab/>
      </w:r>
      <w:r>
        <w:t>Learning Objectives</w:t>
      </w:r>
      <w:r>
        <w:tab/>
      </w:r>
      <w:r>
        <w:fldChar w:fldCharType="begin"/>
      </w:r>
      <w:r>
        <w:instrText xml:space="preserve"> PAGEREF _Toc526200332 \h </w:instrText>
      </w:r>
      <w:r>
        <w:fldChar w:fldCharType="separate"/>
      </w:r>
      <w:r>
        <w:t>9</w:t>
      </w:r>
      <w:r>
        <w:fldChar w:fldCharType="end"/>
      </w:r>
    </w:p>
    <w:p w14:paraId="66CB80AC" w14:textId="77777777" w:rsidR="0097452A" w:rsidRDefault="0097452A">
      <w:pPr>
        <w:pStyle w:val="TOC2"/>
        <w:rPr>
          <w:rFonts w:eastAsiaTheme="minorEastAsia" w:cstheme="minorBidi"/>
          <w:color w:val="auto"/>
          <w:szCs w:val="22"/>
          <w:lang w:val="en-IE" w:eastAsia="en-IE"/>
        </w:rPr>
      </w:pPr>
      <w:r w:rsidRPr="00FC511D">
        <w:t>10.3.</w:t>
      </w:r>
      <w:r>
        <w:rPr>
          <w:rFonts w:eastAsiaTheme="minorEastAsia" w:cstheme="minorBidi"/>
          <w:color w:val="auto"/>
          <w:szCs w:val="22"/>
          <w:lang w:val="en-IE" w:eastAsia="en-IE"/>
        </w:rPr>
        <w:tab/>
      </w:r>
      <w:r>
        <w:t>Detailed Teaching Syllabus for Module 1 – Historic Overview</w:t>
      </w:r>
      <w:r>
        <w:tab/>
      </w:r>
      <w:r>
        <w:fldChar w:fldCharType="begin"/>
      </w:r>
      <w:r>
        <w:instrText xml:space="preserve"> PAGEREF _Toc526200333 \h </w:instrText>
      </w:r>
      <w:r>
        <w:fldChar w:fldCharType="separate"/>
      </w:r>
      <w:r>
        <w:t>9</w:t>
      </w:r>
      <w:r>
        <w:fldChar w:fldCharType="end"/>
      </w:r>
    </w:p>
    <w:p w14:paraId="281446C3" w14:textId="77777777" w:rsidR="0097452A" w:rsidRDefault="0097452A">
      <w:pPr>
        <w:pStyle w:val="TOC1"/>
        <w:rPr>
          <w:rFonts w:eastAsiaTheme="minorEastAsia" w:cstheme="minorBidi"/>
          <w:b w:val="0"/>
          <w:color w:val="auto"/>
          <w:szCs w:val="22"/>
          <w:lang w:val="en-IE" w:eastAsia="en-IE"/>
        </w:rPr>
      </w:pPr>
      <w:r w:rsidRPr="00FC511D">
        <w:t>11.</w:t>
      </w:r>
      <w:r>
        <w:rPr>
          <w:rFonts w:eastAsiaTheme="minorEastAsia" w:cstheme="minorBidi"/>
          <w:b w:val="0"/>
          <w:color w:val="auto"/>
          <w:szCs w:val="22"/>
          <w:lang w:val="en-IE" w:eastAsia="en-IE"/>
        </w:rPr>
        <w:tab/>
      </w:r>
      <w:r w:rsidRPr="00FC511D">
        <w:t xml:space="preserve">MODULE </w:t>
      </w:r>
      <w:r>
        <w:t>2 - NATIONAL CONSERVATION PLANS</w:t>
      </w:r>
      <w:r>
        <w:tab/>
      </w:r>
      <w:r>
        <w:fldChar w:fldCharType="begin"/>
      </w:r>
      <w:r>
        <w:instrText xml:space="preserve"> PAGEREF _Toc526200334 \h </w:instrText>
      </w:r>
      <w:r>
        <w:fldChar w:fldCharType="separate"/>
      </w:r>
      <w:r>
        <w:t>10</w:t>
      </w:r>
      <w:r>
        <w:fldChar w:fldCharType="end"/>
      </w:r>
    </w:p>
    <w:p w14:paraId="2CEB7F7B" w14:textId="77777777" w:rsidR="0097452A" w:rsidRDefault="0097452A">
      <w:pPr>
        <w:pStyle w:val="TOC2"/>
        <w:rPr>
          <w:rFonts w:eastAsiaTheme="minorEastAsia" w:cstheme="minorBidi"/>
          <w:color w:val="auto"/>
          <w:szCs w:val="22"/>
          <w:lang w:val="en-IE" w:eastAsia="en-IE"/>
        </w:rPr>
      </w:pPr>
      <w:r w:rsidRPr="00FC511D">
        <w:t>11.1.</w:t>
      </w:r>
      <w:r>
        <w:rPr>
          <w:rFonts w:eastAsiaTheme="minorEastAsia" w:cstheme="minorBidi"/>
          <w:color w:val="auto"/>
          <w:szCs w:val="22"/>
          <w:lang w:val="en-IE" w:eastAsia="en-IE"/>
        </w:rPr>
        <w:tab/>
      </w:r>
      <w:r>
        <w:t>Scope</w:t>
      </w:r>
      <w:r>
        <w:tab/>
      </w:r>
      <w:r>
        <w:fldChar w:fldCharType="begin"/>
      </w:r>
      <w:r>
        <w:instrText xml:space="preserve"> PAGEREF _Toc526200335 \h </w:instrText>
      </w:r>
      <w:r>
        <w:fldChar w:fldCharType="separate"/>
      </w:r>
      <w:r>
        <w:t>10</w:t>
      </w:r>
      <w:r>
        <w:fldChar w:fldCharType="end"/>
      </w:r>
    </w:p>
    <w:p w14:paraId="618666F3" w14:textId="77777777" w:rsidR="0097452A" w:rsidRDefault="0097452A">
      <w:pPr>
        <w:pStyle w:val="TOC2"/>
        <w:rPr>
          <w:rFonts w:eastAsiaTheme="minorEastAsia" w:cstheme="minorBidi"/>
          <w:color w:val="auto"/>
          <w:szCs w:val="22"/>
          <w:lang w:val="en-IE" w:eastAsia="en-IE"/>
        </w:rPr>
      </w:pPr>
      <w:r w:rsidRPr="00FC511D">
        <w:t>11.2.</w:t>
      </w:r>
      <w:r>
        <w:rPr>
          <w:rFonts w:eastAsiaTheme="minorEastAsia" w:cstheme="minorBidi"/>
          <w:color w:val="auto"/>
          <w:szCs w:val="22"/>
          <w:lang w:val="en-IE" w:eastAsia="en-IE"/>
        </w:rPr>
        <w:tab/>
      </w:r>
      <w:r>
        <w:t>Learning Objectives</w:t>
      </w:r>
      <w:r>
        <w:tab/>
      </w:r>
      <w:r>
        <w:fldChar w:fldCharType="begin"/>
      </w:r>
      <w:r>
        <w:instrText xml:space="preserve"> PAGEREF _Toc526200336 \h </w:instrText>
      </w:r>
      <w:r>
        <w:fldChar w:fldCharType="separate"/>
      </w:r>
      <w:r>
        <w:t>10</w:t>
      </w:r>
      <w:r>
        <w:fldChar w:fldCharType="end"/>
      </w:r>
    </w:p>
    <w:p w14:paraId="7C286D3D" w14:textId="77777777" w:rsidR="0097452A" w:rsidRDefault="0097452A">
      <w:pPr>
        <w:pStyle w:val="TOC2"/>
        <w:rPr>
          <w:rFonts w:eastAsiaTheme="minorEastAsia" w:cstheme="minorBidi"/>
          <w:color w:val="auto"/>
          <w:szCs w:val="22"/>
          <w:lang w:val="en-IE" w:eastAsia="en-IE"/>
        </w:rPr>
      </w:pPr>
      <w:r w:rsidRPr="00FC511D">
        <w:t>11.3.</w:t>
      </w:r>
      <w:r>
        <w:rPr>
          <w:rFonts w:eastAsiaTheme="minorEastAsia" w:cstheme="minorBidi"/>
          <w:color w:val="auto"/>
          <w:szCs w:val="22"/>
          <w:lang w:val="en-IE" w:eastAsia="en-IE"/>
        </w:rPr>
        <w:tab/>
      </w:r>
      <w:r>
        <w:t>Detailed Teaching Syllabus for Module 2 – National Conservation Plans</w:t>
      </w:r>
      <w:r>
        <w:tab/>
      </w:r>
      <w:r>
        <w:fldChar w:fldCharType="begin"/>
      </w:r>
      <w:r>
        <w:instrText xml:space="preserve"> PAGEREF _Toc526200337 \h </w:instrText>
      </w:r>
      <w:r>
        <w:fldChar w:fldCharType="separate"/>
      </w:r>
      <w:r>
        <w:t>10</w:t>
      </w:r>
      <w:r>
        <w:fldChar w:fldCharType="end"/>
      </w:r>
    </w:p>
    <w:p w14:paraId="35F3ABC1" w14:textId="77777777" w:rsidR="0097452A" w:rsidRDefault="0097452A">
      <w:pPr>
        <w:pStyle w:val="TOC1"/>
        <w:rPr>
          <w:rFonts w:eastAsiaTheme="minorEastAsia" w:cstheme="minorBidi"/>
          <w:b w:val="0"/>
          <w:color w:val="auto"/>
          <w:szCs w:val="22"/>
          <w:lang w:val="en-IE" w:eastAsia="en-IE"/>
        </w:rPr>
      </w:pPr>
      <w:r w:rsidRPr="00FC511D">
        <w:t>12.</w:t>
      </w:r>
      <w:r>
        <w:rPr>
          <w:rFonts w:eastAsiaTheme="minorEastAsia" w:cstheme="minorBidi"/>
          <w:b w:val="0"/>
          <w:color w:val="auto"/>
          <w:szCs w:val="22"/>
          <w:lang w:val="en-IE" w:eastAsia="en-IE"/>
        </w:rPr>
        <w:tab/>
      </w:r>
      <w:r>
        <w:t>MODULE 3 - LEGAL ISSUES</w:t>
      </w:r>
      <w:r>
        <w:tab/>
      </w:r>
      <w:r>
        <w:fldChar w:fldCharType="begin"/>
      </w:r>
      <w:r>
        <w:instrText xml:space="preserve"> PAGEREF _Toc526200338 \h </w:instrText>
      </w:r>
      <w:r>
        <w:fldChar w:fldCharType="separate"/>
      </w:r>
      <w:r>
        <w:t>11</w:t>
      </w:r>
      <w:r>
        <w:fldChar w:fldCharType="end"/>
      </w:r>
    </w:p>
    <w:p w14:paraId="6010E8D9" w14:textId="77777777" w:rsidR="0097452A" w:rsidRDefault="0097452A">
      <w:pPr>
        <w:pStyle w:val="TOC2"/>
        <w:rPr>
          <w:rFonts w:eastAsiaTheme="minorEastAsia" w:cstheme="minorBidi"/>
          <w:color w:val="auto"/>
          <w:szCs w:val="22"/>
          <w:lang w:val="en-IE" w:eastAsia="en-IE"/>
        </w:rPr>
      </w:pPr>
      <w:r w:rsidRPr="00FC511D">
        <w:t>12.1.</w:t>
      </w:r>
      <w:r>
        <w:rPr>
          <w:rFonts w:eastAsiaTheme="minorEastAsia" w:cstheme="minorBidi"/>
          <w:color w:val="auto"/>
          <w:szCs w:val="22"/>
          <w:lang w:val="en-IE" w:eastAsia="en-IE"/>
        </w:rPr>
        <w:tab/>
      </w:r>
      <w:r>
        <w:t>Scope</w:t>
      </w:r>
      <w:r>
        <w:tab/>
      </w:r>
      <w:r>
        <w:fldChar w:fldCharType="begin"/>
      </w:r>
      <w:r>
        <w:instrText xml:space="preserve"> PAGEREF _Toc526200339 \h </w:instrText>
      </w:r>
      <w:r>
        <w:fldChar w:fldCharType="separate"/>
      </w:r>
      <w:r>
        <w:t>11</w:t>
      </w:r>
      <w:r>
        <w:fldChar w:fldCharType="end"/>
      </w:r>
    </w:p>
    <w:p w14:paraId="03C1AF97" w14:textId="77777777" w:rsidR="0097452A" w:rsidRDefault="0097452A">
      <w:pPr>
        <w:pStyle w:val="TOC2"/>
        <w:rPr>
          <w:rFonts w:eastAsiaTheme="minorEastAsia" w:cstheme="minorBidi"/>
          <w:color w:val="auto"/>
          <w:szCs w:val="22"/>
          <w:lang w:val="en-IE" w:eastAsia="en-IE"/>
        </w:rPr>
      </w:pPr>
      <w:r w:rsidRPr="00FC511D">
        <w:t>12.2.</w:t>
      </w:r>
      <w:r>
        <w:rPr>
          <w:rFonts w:eastAsiaTheme="minorEastAsia" w:cstheme="minorBidi"/>
          <w:color w:val="auto"/>
          <w:szCs w:val="22"/>
          <w:lang w:val="en-IE" w:eastAsia="en-IE"/>
        </w:rPr>
        <w:tab/>
      </w:r>
      <w:r>
        <w:t>Learning Objectives</w:t>
      </w:r>
      <w:r>
        <w:tab/>
      </w:r>
      <w:r>
        <w:fldChar w:fldCharType="begin"/>
      </w:r>
      <w:r>
        <w:instrText xml:space="preserve"> PAGEREF _Toc526200340 \h </w:instrText>
      </w:r>
      <w:r>
        <w:fldChar w:fldCharType="separate"/>
      </w:r>
      <w:r>
        <w:t>11</w:t>
      </w:r>
      <w:r>
        <w:fldChar w:fldCharType="end"/>
      </w:r>
    </w:p>
    <w:p w14:paraId="3879F6C4" w14:textId="77777777" w:rsidR="0097452A" w:rsidRDefault="0097452A">
      <w:pPr>
        <w:pStyle w:val="TOC2"/>
        <w:rPr>
          <w:rFonts w:eastAsiaTheme="minorEastAsia" w:cstheme="minorBidi"/>
          <w:color w:val="auto"/>
          <w:szCs w:val="22"/>
          <w:lang w:val="en-IE" w:eastAsia="en-IE"/>
        </w:rPr>
      </w:pPr>
      <w:r w:rsidRPr="00FC511D">
        <w:t>12.3.</w:t>
      </w:r>
      <w:r>
        <w:rPr>
          <w:rFonts w:eastAsiaTheme="minorEastAsia" w:cstheme="minorBidi"/>
          <w:color w:val="auto"/>
          <w:szCs w:val="22"/>
          <w:lang w:val="en-IE" w:eastAsia="en-IE"/>
        </w:rPr>
        <w:tab/>
      </w:r>
      <w:r>
        <w:t>Detailed Teaching Syllabus for Module 3 – Legal Issues</w:t>
      </w:r>
      <w:r>
        <w:tab/>
      </w:r>
      <w:r>
        <w:fldChar w:fldCharType="begin"/>
      </w:r>
      <w:r>
        <w:instrText xml:space="preserve"> PAGEREF _Toc526200341 \h </w:instrText>
      </w:r>
      <w:r>
        <w:fldChar w:fldCharType="separate"/>
      </w:r>
      <w:r>
        <w:t>11</w:t>
      </w:r>
      <w:r>
        <w:fldChar w:fldCharType="end"/>
      </w:r>
    </w:p>
    <w:p w14:paraId="39FC9EE9" w14:textId="77777777" w:rsidR="0097452A" w:rsidRDefault="0097452A">
      <w:pPr>
        <w:pStyle w:val="TOC1"/>
        <w:rPr>
          <w:rFonts w:eastAsiaTheme="minorEastAsia" w:cstheme="minorBidi"/>
          <w:b w:val="0"/>
          <w:color w:val="auto"/>
          <w:szCs w:val="22"/>
          <w:lang w:val="en-IE" w:eastAsia="en-IE"/>
        </w:rPr>
      </w:pPr>
      <w:r w:rsidRPr="00FC511D">
        <w:t>13.</w:t>
      </w:r>
      <w:r>
        <w:rPr>
          <w:rFonts w:eastAsiaTheme="minorEastAsia" w:cstheme="minorBidi"/>
          <w:b w:val="0"/>
          <w:color w:val="auto"/>
          <w:szCs w:val="22"/>
          <w:lang w:val="en-IE" w:eastAsia="en-IE"/>
        </w:rPr>
        <w:tab/>
      </w:r>
      <w:r>
        <w:t>MODULE 4 - COMPLEMENTARY USE OF HISTORIC LIGHTHOUSES</w:t>
      </w:r>
      <w:r>
        <w:tab/>
      </w:r>
      <w:r>
        <w:fldChar w:fldCharType="begin"/>
      </w:r>
      <w:r>
        <w:instrText xml:space="preserve"> PAGEREF _Toc526200342 \h </w:instrText>
      </w:r>
      <w:r>
        <w:fldChar w:fldCharType="separate"/>
      </w:r>
      <w:r>
        <w:t>12</w:t>
      </w:r>
      <w:r>
        <w:fldChar w:fldCharType="end"/>
      </w:r>
    </w:p>
    <w:p w14:paraId="2B692517" w14:textId="77777777" w:rsidR="0097452A" w:rsidRDefault="0097452A">
      <w:pPr>
        <w:pStyle w:val="TOC2"/>
        <w:rPr>
          <w:rFonts w:eastAsiaTheme="minorEastAsia" w:cstheme="minorBidi"/>
          <w:color w:val="auto"/>
          <w:szCs w:val="22"/>
          <w:lang w:val="en-IE" w:eastAsia="en-IE"/>
        </w:rPr>
      </w:pPr>
      <w:r w:rsidRPr="00FC511D">
        <w:t>13.1.</w:t>
      </w:r>
      <w:r>
        <w:rPr>
          <w:rFonts w:eastAsiaTheme="minorEastAsia" w:cstheme="minorBidi"/>
          <w:color w:val="auto"/>
          <w:szCs w:val="22"/>
          <w:lang w:val="en-IE" w:eastAsia="en-IE"/>
        </w:rPr>
        <w:tab/>
      </w:r>
      <w:r>
        <w:t>Scope</w:t>
      </w:r>
      <w:r>
        <w:tab/>
      </w:r>
      <w:r>
        <w:fldChar w:fldCharType="begin"/>
      </w:r>
      <w:r>
        <w:instrText xml:space="preserve"> PAGEREF _Toc526200343 \h </w:instrText>
      </w:r>
      <w:r>
        <w:fldChar w:fldCharType="separate"/>
      </w:r>
      <w:r>
        <w:t>12</w:t>
      </w:r>
      <w:r>
        <w:fldChar w:fldCharType="end"/>
      </w:r>
    </w:p>
    <w:p w14:paraId="7BC0B207" w14:textId="77777777" w:rsidR="0097452A" w:rsidRDefault="0097452A">
      <w:pPr>
        <w:pStyle w:val="TOC2"/>
        <w:rPr>
          <w:rFonts w:eastAsiaTheme="minorEastAsia" w:cstheme="minorBidi"/>
          <w:color w:val="auto"/>
          <w:szCs w:val="22"/>
          <w:lang w:val="en-IE" w:eastAsia="en-IE"/>
        </w:rPr>
      </w:pPr>
      <w:r w:rsidRPr="00FC511D">
        <w:t>13.2.</w:t>
      </w:r>
      <w:r>
        <w:rPr>
          <w:rFonts w:eastAsiaTheme="minorEastAsia" w:cstheme="minorBidi"/>
          <w:color w:val="auto"/>
          <w:szCs w:val="22"/>
          <w:lang w:val="en-IE" w:eastAsia="en-IE"/>
        </w:rPr>
        <w:tab/>
      </w:r>
      <w:r>
        <w:t>Learning Objectives</w:t>
      </w:r>
      <w:r>
        <w:tab/>
      </w:r>
      <w:r>
        <w:fldChar w:fldCharType="begin"/>
      </w:r>
      <w:r>
        <w:instrText xml:space="preserve"> PAGEREF _Toc526200344 \h </w:instrText>
      </w:r>
      <w:r>
        <w:fldChar w:fldCharType="separate"/>
      </w:r>
      <w:r>
        <w:t>12</w:t>
      </w:r>
      <w:r>
        <w:fldChar w:fldCharType="end"/>
      </w:r>
    </w:p>
    <w:p w14:paraId="2A7AAC1B" w14:textId="77777777" w:rsidR="0097452A" w:rsidRDefault="0097452A">
      <w:pPr>
        <w:pStyle w:val="TOC2"/>
        <w:rPr>
          <w:rFonts w:eastAsiaTheme="minorEastAsia" w:cstheme="minorBidi"/>
          <w:color w:val="auto"/>
          <w:szCs w:val="22"/>
          <w:lang w:val="en-IE" w:eastAsia="en-IE"/>
        </w:rPr>
      </w:pPr>
      <w:r w:rsidRPr="00FC511D">
        <w:t>13.3.</w:t>
      </w:r>
      <w:r>
        <w:rPr>
          <w:rFonts w:eastAsiaTheme="minorEastAsia" w:cstheme="minorBidi"/>
          <w:color w:val="auto"/>
          <w:szCs w:val="22"/>
          <w:lang w:val="en-IE" w:eastAsia="en-IE"/>
        </w:rPr>
        <w:tab/>
      </w:r>
      <w:r>
        <w:t>Detailed Teaching Syllabus for Module 4 – Complementary Use of Historic Lighthouses</w:t>
      </w:r>
      <w:r>
        <w:tab/>
      </w:r>
      <w:r>
        <w:fldChar w:fldCharType="begin"/>
      </w:r>
      <w:r>
        <w:instrText xml:space="preserve"> PAGEREF _Toc526200345 \h </w:instrText>
      </w:r>
      <w:r>
        <w:fldChar w:fldCharType="separate"/>
      </w:r>
      <w:r>
        <w:t>12</w:t>
      </w:r>
      <w:r>
        <w:fldChar w:fldCharType="end"/>
      </w:r>
    </w:p>
    <w:p w14:paraId="3F296180" w14:textId="77777777" w:rsidR="0097452A" w:rsidRDefault="0097452A">
      <w:pPr>
        <w:pStyle w:val="TOC1"/>
        <w:rPr>
          <w:rFonts w:eastAsiaTheme="minorEastAsia" w:cstheme="minorBidi"/>
          <w:b w:val="0"/>
          <w:color w:val="auto"/>
          <w:szCs w:val="22"/>
          <w:lang w:val="en-IE" w:eastAsia="en-IE"/>
        </w:rPr>
      </w:pPr>
      <w:r w:rsidRPr="00FC511D">
        <w:t>14.</w:t>
      </w:r>
      <w:r>
        <w:rPr>
          <w:rFonts w:eastAsiaTheme="minorEastAsia" w:cstheme="minorBidi"/>
          <w:b w:val="0"/>
          <w:color w:val="auto"/>
          <w:szCs w:val="22"/>
          <w:lang w:val="en-IE" w:eastAsia="en-IE"/>
        </w:rPr>
        <w:tab/>
      </w:r>
      <w:r>
        <w:t>MODULE 5 - TECHNICAL ASPECTS OF LIGHTHOUSE PROJECTS</w:t>
      </w:r>
      <w:r>
        <w:tab/>
      </w:r>
      <w:r>
        <w:fldChar w:fldCharType="begin"/>
      </w:r>
      <w:r>
        <w:instrText xml:space="preserve"> PAGEREF _Toc526200346 \h </w:instrText>
      </w:r>
      <w:r>
        <w:fldChar w:fldCharType="separate"/>
      </w:r>
      <w:r>
        <w:t>14</w:t>
      </w:r>
      <w:r>
        <w:fldChar w:fldCharType="end"/>
      </w:r>
    </w:p>
    <w:p w14:paraId="318E2F3D" w14:textId="77777777" w:rsidR="0097452A" w:rsidRDefault="0097452A">
      <w:pPr>
        <w:pStyle w:val="TOC2"/>
        <w:rPr>
          <w:rFonts w:eastAsiaTheme="minorEastAsia" w:cstheme="minorBidi"/>
          <w:color w:val="auto"/>
          <w:szCs w:val="22"/>
          <w:lang w:val="en-IE" w:eastAsia="en-IE"/>
        </w:rPr>
      </w:pPr>
      <w:r w:rsidRPr="00FC511D">
        <w:t>14.1.</w:t>
      </w:r>
      <w:r>
        <w:rPr>
          <w:rFonts w:eastAsiaTheme="minorEastAsia" w:cstheme="minorBidi"/>
          <w:color w:val="auto"/>
          <w:szCs w:val="22"/>
          <w:lang w:val="en-IE" w:eastAsia="en-IE"/>
        </w:rPr>
        <w:tab/>
      </w:r>
      <w:r>
        <w:t>Scope</w:t>
      </w:r>
      <w:r>
        <w:tab/>
      </w:r>
      <w:r>
        <w:fldChar w:fldCharType="begin"/>
      </w:r>
      <w:r>
        <w:instrText xml:space="preserve"> PAGEREF _Toc526200347 \h </w:instrText>
      </w:r>
      <w:r>
        <w:fldChar w:fldCharType="separate"/>
      </w:r>
      <w:r>
        <w:t>14</w:t>
      </w:r>
      <w:r>
        <w:fldChar w:fldCharType="end"/>
      </w:r>
    </w:p>
    <w:p w14:paraId="36B6F26E" w14:textId="77777777" w:rsidR="0097452A" w:rsidRDefault="0097452A">
      <w:pPr>
        <w:pStyle w:val="TOC2"/>
        <w:rPr>
          <w:rFonts w:eastAsiaTheme="minorEastAsia" w:cstheme="minorBidi"/>
          <w:color w:val="auto"/>
          <w:szCs w:val="22"/>
          <w:lang w:val="en-IE" w:eastAsia="en-IE"/>
        </w:rPr>
      </w:pPr>
      <w:r w:rsidRPr="00FC511D">
        <w:t>14.2.</w:t>
      </w:r>
      <w:r>
        <w:rPr>
          <w:rFonts w:eastAsiaTheme="minorEastAsia" w:cstheme="minorBidi"/>
          <w:color w:val="auto"/>
          <w:szCs w:val="22"/>
          <w:lang w:val="en-IE" w:eastAsia="en-IE"/>
        </w:rPr>
        <w:tab/>
      </w:r>
      <w:r>
        <w:t>Learning Objectives</w:t>
      </w:r>
      <w:r>
        <w:tab/>
      </w:r>
      <w:r>
        <w:fldChar w:fldCharType="begin"/>
      </w:r>
      <w:r>
        <w:instrText xml:space="preserve"> PAGEREF _Toc526200348 \h </w:instrText>
      </w:r>
      <w:r>
        <w:fldChar w:fldCharType="separate"/>
      </w:r>
      <w:r>
        <w:t>14</w:t>
      </w:r>
      <w:r>
        <w:fldChar w:fldCharType="end"/>
      </w:r>
    </w:p>
    <w:p w14:paraId="237F3370" w14:textId="77777777" w:rsidR="0097452A" w:rsidRDefault="0097452A">
      <w:pPr>
        <w:pStyle w:val="TOC2"/>
        <w:rPr>
          <w:rFonts w:eastAsiaTheme="minorEastAsia" w:cstheme="minorBidi"/>
          <w:color w:val="auto"/>
          <w:szCs w:val="22"/>
          <w:lang w:val="en-IE" w:eastAsia="en-IE"/>
        </w:rPr>
      </w:pPr>
      <w:r w:rsidRPr="00FC511D">
        <w:t>14.3.</w:t>
      </w:r>
      <w:r>
        <w:rPr>
          <w:rFonts w:eastAsiaTheme="minorEastAsia" w:cstheme="minorBidi"/>
          <w:color w:val="auto"/>
          <w:szCs w:val="22"/>
          <w:lang w:val="en-IE" w:eastAsia="en-IE"/>
        </w:rPr>
        <w:tab/>
      </w:r>
      <w:r>
        <w:t>Detailed Teaching Syllabus for Module 5 – Technical Aspects of Lighthouse Projects</w:t>
      </w:r>
      <w:r>
        <w:tab/>
      </w:r>
      <w:r>
        <w:fldChar w:fldCharType="begin"/>
      </w:r>
      <w:r>
        <w:instrText xml:space="preserve"> PAGEREF _Toc526200349 \h </w:instrText>
      </w:r>
      <w:r>
        <w:fldChar w:fldCharType="separate"/>
      </w:r>
      <w:r>
        <w:t>14</w:t>
      </w:r>
      <w:r>
        <w:fldChar w:fldCharType="end"/>
      </w:r>
    </w:p>
    <w:p w14:paraId="61E5227B" w14:textId="77777777" w:rsidR="0097452A" w:rsidRDefault="0097452A">
      <w:pPr>
        <w:pStyle w:val="TOC1"/>
        <w:rPr>
          <w:rFonts w:eastAsiaTheme="minorEastAsia" w:cstheme="minorBidi"/>
          <w:b w:val="0"/>
          <w:color w:val="auto"/>
          <w:szCs w:val="22"/>
          <w:lang w:val="en-IE" w:eastAsia="en-IE"/>
        </w:rPr>
      </w:pPr>
      <w:r w:rsidRPr="00FC511D">
        <w:t>15.</w:t>
      </w:r>
      <w:r>
        <w:rPr>
          <w:rFonts w:eastAsiaTheme="minorEastAsia" w:cstheme="minorBidi"/>
          <w:b w:val="0"/>
          <w:color w:val="auto"/>
          <w:szCs w:val="22"/>
          <w:lang w:val="en-IE" w:eastAsia="en-IE"/>
        </w:rPr>
        <w:tab/>
      </w:r>
      <w:r>
        <w:t>MODULE 6 - DOCUMENTATION</w:t>
      </w:r>
      <w:r>
        <w:tab/>
      </w:r>
      <w:r>
        <w:fldChar w:fldCharType="begin"/>
      </w:r>
      <w:r>
        <w:instrText xml:space="preserve"> PAGEREF _Toc526200350 \h </w:instrText>
      </w:r>
      <w:r>
        <w:fldChar w:fldCharType="separate"/>
      </w:r>
      <w:r>
        <w:t>16</w:t>
      </w:r>
      <w:r>
        <w:fldChar w:fldCharType="end"/>
      </w:r>
    </w:p>
    <w:p w14:paraId="2E68BDDF" w14:textId="77777777" w:rsidR="0097452A" w:rsidRDefault="0097452A">
      <w:pPr>
        <w:pStyle w:val="TOC2"/>
        <w:rPr>
          <w:rFonts w:eastAsiaTheme="minorEastAsia" w:cstheme="minorBidi"/>
          <w:color w:val="auto"/>
          <w:szCs w:val="22"/>
          <w:lang w:val="en-IE" w:eastAsia="en-IE"/>
        </w:rPr>
      </w:pPr>
      <w:r w:rsidRPr="00FC511D">
        <w:t>15.1.</w:t>
      </w:r>
      <w:r>
        <w:rPr>
          <w:rFonts w:eastAsiaTheme="minorEastAsia" w:cstheme="minorBidi"/>
          <w:color w:val="auto"/>
          <w:szCs w:val="22"/>
          <w:lang w:val="en-IE" w:eastAsia="en-IE"/>
        </w:rPr>
        <w:tab/>
      </w:r>
      <w:r>
        <w:t>Scope</w:t>
      </w:r>
      <w:r>
        <w:tab/>
      </w:r>
      <w:r>
        <w:fldChar w:fldCharType="begin"/>
      </w:r>
      <w:r>
        <w:instrText xml:space="preserve"> PAGEREF _Toc526200351 \h </w:instrText>
      </w:r>
      <w:r>
        <w:fldChar w:fldCharType="separate"/>
      </w:r>
      <w:r>
        <w:t>16</w:t>
      </w:r>
      <w:r>
        <w:fldChar w:fldCharType="end"/>
      </w:r>
    </w:p>
    <w:p w14:paraId="0348F127" w14:textId="77777777" w:rsidR="0097452A" w:rsidRDefault="0097452A">
      <w:pPr>
        <w:pStyle w:val="TOC2"/>
        <w:rPr>
          <w:rFonts w:eastAsiaTheme="minorEastAsia" w:cstheme="minorBidi"/>
          <w:color w:val="auto"/>
          <w:szCs w:val="22"/>
          <w:lang w:val="en-IE" w:eastAsia="en-IE"/>
        </w:rPr>
      </w:pPr>
      <w:r w:rsidRPr="00FC511D">
        <w:t>15.2.</w:t>
      </w:r>
      <w:r>
        <w:rPr>
          <w:rFonts w:eastAsiaTheme="minorEastAsia" w:cstheme="minorBidi"/>
          <w:color w:val="auto"/>
          <w:szCs w:val="22"/>
          <w:lang w:val="en-IE" w:eastAsia="en-IE"/>
        </w:rPr>
        <w:tab/>
      </w:r>
      <w:r>
        <w:t>Learning Objectives</w:t>
      </w:r>
      <w:r>
        <w:tab/>
      </w:r>
      <w:r>
        <w:fldChar w:fldCharType="begin"/>
      </w:r>
      <w:r>
        <w:instrText xml:space="preserve"> PAGEREF _Toc526200352 \h </w:instrText>
      </w:r>
      <w:r>
        <w:fldChar w:fldCharType="separate"/>
      </w:r>
      <w:r>
        <w:t>16</w:t>
      </w:r>
      <w:r>
        <w:fldChar w:fldCharType="end"/>
      </w:r>
    </w:p>
    <w:p w14:paraId="2058102E" w14:textId="77777777" w:rsidR="0097452A" w:rsidRDefault="0097452A">
      <w:pPr>
        <w:pStyle w:val="TOC2"/>
        <w:rPr>
          <w:rFonts w:eastAsiaTheme="minorEastAsia" w:cstheme="minorBidi"/>
          <w:color w:val="auto"/>
          <w:szCs w:val="22"/>
          <w:lang w:val="en-IE" w:eastAsia="en-IE"/>
        </w:rPr>
      </w:pPr>
      <w:r w:rsidRPr="00FC511D">
        <w:t>15.3.</w:t>
      </w:r>
      <w:r>
        <w:rPr>
          <w:rFonts w:eastAsiaTheme="minorEastAsia" w:cstheme="minorBidi"/>
          <w:color w:val="auto"/>
          <w:szCs w:val="22"/>
          <w:lang w:val="en-IE" w:eastAsia="en-IE"/>
        </w:rPr>
        <w:tab/>
      </w:r>
      <w:r>
        <w:t>Detailed Teaching Syllabus for Module 6 - Documentation</w:t>
      </w:r>
      <w:r>
        <w:tab/>
      </w:r>
      <w:r>
        <w:fldChar w:fldCharType="begin"/>
      </w:r>
      <w:r>
        <w:instrText xml:space="preserve"> PAGEREF _Toc526200353 \h </w:instrText>
      </w:r>
      <w:r>
        <w:fldChar w:fldCharType="separate"/>
      </w:r>
      <w:r>
        <w:t>16</w:t>
      </w:r>
      <w:r>
        <w:fldChar w:fldCharType="end"/>
      </w:r>
    </w:p>
    <w:p w14:paraId="00EC0967" w14:textId="54324564" w:rsidR="004172F4" w:rsidRDefault="0097452A" w:rsidP="0097452A">
      <w:pPr>
        <w:pStyle w:val="TOC2"/>
        <w:rPr>
          <w:b/>
          <w:color w:val="009FE3" w:themeColor="accent2"/>
          <w:sz w:val="40"/>
          <w:szCs w:val="40"/>
        </w:rPr>
      </w:pPr>
      <w:r w:rsidRPr="00FC511D">
        <w:t>15.4.</w:t>
      </w:r>
      <w:r>
        <w:rPr>
          <w:rFonts w:eastAsiaTheme="minorEastAsia" w:cstheme="minorBidi"/>
          <w:color w:val="auto"/>
          <w:szCs w:val="22"/>
          <w:lang w:val="en-IE" w:eastAsia="en-IE"/>
        </w:rPr>
        <w:tab/>
      </w:r>
      <w:r>
        <w:t>Evaluation Test</w:t>
      </w:r>
      <w:r>
        <w:tab/>
      </w:r>
      <w:r>
        <w:fldChar w:fldCharType="begin"/>
      </w:r>
      <w:r>
        <w:instrText xml:space="preserve"> PAGEREF _Toc526200354 \h </w:instrText>
      </w:r>
      <w:r>
        <w:fldChar w:fldCharType="separate"/>
      </w:r>
      <w:r>
        <w:t>16</w:t>
      </w:r>
      <w:r>
        <w:fldChar w:fldCharType="end"/>
      </w:r>
      <w:r w:rsidR="002A29D4" w:rsidRPr="00093294">
        <w:rPr>
          <w:b/>
        </w:rPr>
        <w:fldChar w:fldCharType="end"/>
      </w:r>
      <w:r w:rsidR="004172F4">
        <w:br w:type="page"/>
      </w:r>
    </w:p>
    <w:p w14:paraId="773B43A1" w14:textId="205BE850" w:rsidR="00D36983" w:rsidRPr="00093294" w:rsidRDefault="00D36983" w:rsidP="00D36983">
      <w:pPr>
        <w:pStyle w:val="ListofFigures"/>
      </w:pPr>
      <w:r w:rsidRPr="00093294">
        <w:lastRenderedPageBreak/>
        <w:t>List of Tables</w:t>
      </w:r>
    </w:p>
    <w:p w14:paraId="0FBBE93E" w14:textId="77777777" w:rsidR="0097452A" w:rsidRDefault="00D36983">
      <w:pPr>
        <w:pStyle w:val="TableofFigures"/>
        <w:rPr>
          <w:rFonts w:eastAsiaTheme="minorEastAsia" w:cstheme="minorBidi"/>
          <w:i w:val="0"/>
          <w:noProof/>
          <w:szCs w:val="22"/>
          <w:lang w:val="en-IE" w:eastAsia="en-IE"/>
        </w:rPr>
      </w:pPr>
      <w:r w:rsidRPr="00093294">
        <w:fldChar w:fldCharType="begin"/>
      </w:r>
      <w:r w:rsidRPr="00093294">
        <w:instrText xml:space="preserve"> TOC \t "Table caption" \c </w:instrText>
      </w:r>
      <w:r w:rsidRPr="00093294">
        <w:fldChar w:fldCharType="separate"/>
      </w:r>
      <w:r w:rsidR="0097452A">
        <w:rPr>
          <w:noProof/>
        </w:rPr>
        <w:t>Table 1</w:t>
      </w:r>
      <w:r w:rsidR="0097452A">
        <w:rPr>
          <w:rFonts w:eastAsiaTheme="minorEastAsia" w:cstheme="minorBidi"/>
          <w:i w:val="0"/>
          <w:noProof/>
          <w:szCs w:val="22"/>
          <w:lang w:val="en-IE" w:eastAsia="en-IE"/>
        </w:rPr>
        <w:tab/>
      </w:r>
      <w:r w:rsidR="0097452A">
        <w:rPr>
          <w:noProof/>
        </w:rPr>
        <w:t>Table of Teaching Modules</w:t>
      </w:r>
      <w:r w:rsidR="0097452A">
        <w:rPr>
          <w:noProof/>
        </w:rPr>
        <w:tab/>
      </w:r>
      <w:r w:rsidR="0097452A">
        <w:rPr>
          <w:noProof/>
        </w:rPr>
        <w:fldChar w:fldCharType="begin"/>
      </w:r>
      <w:r w:rsidR="0097452A">
        <w:rPr>
          <w:noProof/>
        </w:rPr>
        <w:instrText xml:space="preserve"> PAGEREF _Toc526200362 \h </w:instrText>
      </w:r>
      <w:r w:rsidR="0097452A">
        <w:rPr>
          <w:noProof/>
        </w:rPr>
      </w:r>
      <w:r w:rsidR="0097452A">
        <w:rPr>
          <w:noProof/>
        </w:rPr>
        <w:fldChar w:fldCharType="separate"/>
      </w:r>
      <w:r w:rsidR="0097452A">
        <w:rPr>
          <w:noProof/>
        </w:rPr>
        <w:t>6</w:t>
      </w:r>
      <w:r w:rsidR="0097452A">
        <w:rPr>
          <w:noProof/>
        </w:rPr>
        <w:fldChar w:fldCharType="end"/>
      </w:r>
    </w:p>
    <w:p w14:paraId="36EFAB18" w14:textId="77777777" w:rsidR="0097452A" w:rsidRDefault="0097452A">
      <w:pPr>
        <w:pStyle w:val="TableofFigures"/>
        <w:rPr>
          <w:rFonts w:eastAsiaTheme="minorEastAsia" w:cstheme="minorBidi"/>
          <w:i w:val="0"/>
          <w:noProof/>
          <w:szCs w:val="22"/>
          <w:lang w:val="en-IE" w:eastAsia="en-IE"/>
        </w:rPr>
      </w:pPr>
      <w:r>
        <w:rPr>
          <w:noProof/>
        </w:rPr>
        <w:t>Table 2</w:t>
      </w:r>
      <w:r>
        <w:rPr>
          <w:rFonts w:eastAsiaTheme="minorEastAsia" w:cstheme="minorBidi"/>
          <w:i w:val="0"/>
          <w:noProof/>
          <w:szCs w:val="22"/>
          <w:lang w:val="en-IE" w:eastAsia="en-IE"/>
        </w:rPr>
        <w:tab/>
      </w:r>
      <w:r>
        <w:rPr>
          <w:noProof/>
        </w:rPr>
        <w:t>Detailed Teaching Syllabus - Module 1</w:t>
      </w:r>
      <w:r>
        <w:rPr>
          <w:noProof/>
        </w:rPr>
        <w:tab/>
      </w:r>
      <w:r>
        <w:rPr>
          <w:noProof/>
        </w:rPr>
        <w:fldChar w:fldCharType="begin"/>
      </w:r>
      <w:r>
        <w:rPr>
          <w:noProof/>
        </w:rPr>
        <w:instrText xml:space="preserve"> PAGEREF _Toc526200363 \h </w:instrText>
      </w:r>
      <w:r>
        <w:rPr>
          <w:noProof/>
        </w:rPr>
      </w:r>
      <w:r>
        <w:rPr>
          <w:noProof/>
        </w:rPr>
        <w:fldChar w:fldCharType="separate"/>
      </w:r>
      <w:r>
        <w:rPr>
          <w:noProof/>
        </w:rPr>
        <w:t>8</w:t>
      </w:r>
      <w:r>
        <w:rPr>
          <w:noProof/>
        </w:rPr>
        <w:fldChar w:fldCharType="end"/>
      </w:r>
    </w:p>
    <w:p w14:paraId="23837AB5" w14:textId="77777777" w:rsidR="0097452A" w:rsidRDefault="0097452A">
      <w:pPr>
        <w:pStyle w:val="TableofFigures"/>
        <w:rPr>
          <w:rFonts w:eastAsiaTheme="minorEastAsia" w:cstheme="minorBidi"/>
          <w:i w:val="0"/>
          <w:noProof/>
          <w:szCs w:val="22"/>
          <w:lang w:val="en-IE" w:eastAsia="en-IE"/>
        </w:rPr>
      </w:pPr>
      <w:r>
        <w:rPr>
          <w:noProof/>
        </w:rPr>
        <w:t>Table 3</w:t>
      </w:r>
      <w:r>
        <w:rPr>
          <w:rFonts w:eastAsiaTheme="minorEastAsia" w:cstheme="minorBidi"/>
          <w:i w:val="0"/>
          <w:noProof/>
          <w:szCs w:val="22"/>
          <w:lang w:val="en-IE" w:eastAsia="en-IE"/>
        </w:rPr>
        <w:tab/>
      </w:r>
      <w:r>
        <w:rPr>
          <w:noProof/>
        </w:rPr>
        <w:t>Detailed Teaching Syllabus - Module 2</w:t>
      </w:r>
      <w:r>
        <w:rPr>
          <w:noProof/>
        </w:rPr>
        <w:tab/>
      </w:r>
      <w:r>
        <w:rPr>
          <w:noProof/>
        </w:rPr>
        <w:fldChar w:fldCharType="begin"/>
      </w:r>
      <w:r>
        <w:rPr>
          <w:noProof/>
        </w:rPr>
        <w:instrText xml:space="preserve"> PAGEREF _Toc526200364 \h </w:instrText>
      </w:r>
      <w:r>
        <w:rPr>
          <w:noProof/>
        </w:rPr>
      </w:r>
      <w:r>
        <w:rPr>
          <w:noProof/>
        </w:rPr>
        <w:fldChar w:fldCharType="separate"/>
      </w:r>
      <w:r>
        <w:rPr>
          <w:noProof/>
        </w:rPr>
        <w:t>9</w:t>
      </w:r>
      <w:r>
        <w:rPr>
          <w:noProof/>
        </w:rPr>
        <w:fldChar w:fldCharType="end"/>
      </w:r>
    </w:p>
    <w:p w14:paraId="06073412" w14:textId="77777777" w:rsidR="0097452A" w:rsidRDefault="0097452A">
      <w:pPr>
        <w:pStyle w:val="TableofFigures"/>
        <w:rPr>
          <w:rFonts w:eastAsiaTheme="minorEastAsia" w:cstheme="minorBidi"/>
          <w:i w:val="0"/>
          <w:noProof/>
          <w:szCs w:val="22"/>
          <w:lang w:val="en-IE" w:eastAsia="en-IE"/>
        </w:rPr>
      </w:pPr>
      <w:r>
        <w:rPr>
          <w:noProof/>
        </w:rPr>
        <w:t>Table 4</w:t>
      </w:r>
      <w:r>
        <w:rPr>
          <w:rFonts w:eastAsiaTheme="minorEastAsia" w:cstheme="minorBidi"/>
          <w:i w:val="0"/>
          <w:noProof/>
          <w:szCs w:val="22"/>
          <w:lang w:val="en-IE" w:eastAsia="en-IE"/>
        </w:rPr>
        <w:tab/>
      </w:r>
      <w:r>
        <w:rPr>
          <w:noProof/>
        </w:rPr>
        <w:t>Detailed Teaching Syllabus - Module 3</w:t>
      </w:r>
      <w:r>
        <w:rPr>
          <w:noProof/>
        </w:rPr>
        <w:tab/>
      </w:r>
      <w:r>
        <w:rPr>
          <w:noProof/>
        </w:rPr>
        <w:fldChar w:fldCharType="begin"/>
      </w:r>
      <w:r>
        <w:rPr>
          <w:noProof/>
        </w:rPr>
        <w:instrText xml:space="preserve"> PAGEREF _Toc526200365 \h </w:instrText>
      </w:r>
      <w:r>
        <w:rPr>
          <w:noProof/>
        </w:rPr>
      </w:r>
      <w:r>
        <w:rPr>
          <w:noProof/>
        </w:rPr>
        <w:fldChar w:fldCharType="separate"/>
      </w:r>
      <w:r>
        <w:rPr>
          <w:noProof/>
        </w:rPr>
        <w:t>10</w:t>
      </w:r>
      <w:r>
        <w:rPr>
          <w:noProof/>
        </w:rPr>
        <w:fldChar w:fldCharType="end"/>
      </w:r>
    </w:p>
    <w:p w14:paraId="5D65407F" w14:textId="77777777" w:rsidR="0097452A" w:rsidRDefault="0097452A">
      <w:pPr>
        <w:pStyle w:val="TableofFigures"/>
        <w:rPr>
          <w:rFonts w:eastAsiaTheme="minorEastAsia" w:cstheme="minorBidi"/>
          <w:i w:val="0"/>
          <w:noProof/>
          <w:szCs w:val="22"/>
          <w:lang w:val="en-IE" w:eastAsia="en-IE"/>
        </w:rPr>
      </w:pPr>
      <w:r>
        <w:rPr>
          <w:noProof/>
        </w:rPr>
        <w:t>Table 5</w:t>
      </w:r>
      <w:r>
        <w:rPr>
          <w:rFonts w:eastAsiaTheme="minorEastAsia" w:cstheme="minorBidi"/>
          <w:i w:val="0"/>
          <w:noProof/>
          <w:szCs w:val="22"/>
          <w:lang w:val="en-IE" w:eastAsia="en-IE"/>
        </w:rPr>
        <w:tab/>
      </w:r>
      <w:r>
        <w:rPr>
          <w:noProof/>
        </w:rPr>
        <w:t>Detailed Teaching Syllabus - Module 4</w:t>
      </w:r>
      <w:r>
        <w:rPr>
          <w:noProof/>
        </w:rPr>
        <w:tab/>
      </w:r>
      <w:r>
        <w:rPr>
          <w:noProof/>
        </w:rPr>
        <w:fldChar w:fldCharType="begin"/>
      </w:r>
      <w:r>
        <w:rPr>
          <w:noProof/>
        </w:rPr>
        <w:instrText xml:space="preserve"> PAGEREF _Toc526200366 \h </w:instrText>
      </w:r>
      <w:r>
        <w:rPr>
          <w:noProof/>
        </w:rPr>
      </w:r>
      <w:r>
        <w:rPr>
          <w:noProof/>
        </w:rPr>
        <w:fldChar w:fldCharType="separate"/>
      </w:r>
      <w:r>
        <w:rPr>
          <w:noProof/>
        </w:rPr>
        <w:t>11</w:t>
      </w:r>
      <w:r>
        <w:rPr>
          <w:noProof/>
        </w:rPr>
        <w:fldChar w:fldCharType="end"/>
      </w:r>
    </w:p>
    <w:p w14:paraId="10683D8D" w14:textId="77777777" w:rsidR="0097452A" w:rsidRDefault="0097452A">
      <w:pPr>
        <w:pStyle w:val="TableofFigures"/>
        <w:rPr>
          <w:rFonts w:eastAsiaTheme="minorEastAsia" w:cstheme="minorBidi"/>
          <w:i w:val="0"/>
          <w:noProof/>
          <w:szCs w:val="22"/>
          <w:lang w:val="en-IE" w:eastAsia="en-IE"/>
        </w:rPr>
      </w:pPr>
      <w:r>
        <w:rPr>
          <w:noProof/>
        </w:rPr>
        <w:t>Table 6</w:t>
      </w:r>
      <w:r>
        <w:rPr>
          <w:rFonts w:eastAsiaTheme="minorEastAsia" w:cstheme="minorBidi"/>
          <w:i w:val="0"/>
          <w:noProof/>
          <w:szCs w:val="22"/>
          <w:lang w:val="en-IE" w:eastAsia="en-IE"/>
        </w:rPr>
        <w:tab/>
      </w:r>
      <w:r>
        <w:rPr>
          <w:noProof/>
        </w:rPr>
        <w:t>Detailed Teaching Syllabus - Module 5</w:t>
      </w:r>
      <w:r>
        <w:rPr>
          <w:noProof/>
        </w:rPr>
        <w:tab/>
      </w:r>
      <w:r>
        <w:rPr>
          <w:noProof/>
        </w:rPr>
        <w:fldChar w:fldCharType="begin"/>
      </w:r>
      <w:r>
        <w:rPr>
          <w:noProof/>
        </w:rPr>
        <w:instrText xml:space="preserve"> PAGEREF _Toc526200367 \h </w:instrText>
      </w:r>
      <w:r>
        <w:rPr>
          <w:noProof/>
        </w:rPr>
      </w:r>
      <w:r>
        <w:rPr>
          <w:noProof/>
        </w:rPr>
        <w:fldChar w:fldCharType="separate"/>
      </w:r>
      <w:r>
        <w:rPr>
          <w:noProof/>
        </w:rPr>
        <w:t>13</w:t>
      </w:r>
      <w:r>
        <w:rPr>
          <w:noProof/>
        </w:rPr>
        <w:fldChar w:fldCharType="end"/>
      </w:r>
    </w:p>
    <w:p w14:paraId="0A0E15E7" w14:textId="77777777" w:rsidR="0097452A" w:rsidRDefault="0097452A">
      <w:pPr>
        <w:pStyle w:val="TableofFigures"/>
        <w:rPr>
          <w:rFonts w:eastAsiaTheme="minorEastAsia" w:cstheme="minorBidi"/>
          <w:i w:val="0"/>
          <w:noProof/>
          <w:szCs w:val="22"/>
          <w:lang w:val="en-IE" w:eastAsia="en-IE"/>
        </w:rPr>
      </w:pPr>
      <w:r>
        <w:rPr>
          <w:noProof/>
        </w:rPr>
        <w:t>Table 7</w:t>
      </w:r>
      <w:r>
        <w:rPr>
          <w:rFonts w:eastAsiaTheme="minorEastAsia" w:cstheme="minorBidi"/>
          <w:i w:val="0"/>
          <w:noProof/>
          <w:szCs w:val="22"/>
          <w:lang w:val="en-IE" w:eastAsia="en-IE"/>
        </w:rPr>
        <w:tab/>
      </w:r>
      <w:r>
        <w:rPr>
          <w:noProof/>
        </w:rPr>
        <w:t>Detailed Teaching Syllabus - Module 6</w:t>
      </w:r>
      <w:r>
        <w:rPr>
          <w:noProof/>
        </w:rPr>
        <w:tab/>
      </w:r>
      <w:r>
        <w:rPr>
          <w:noProof/>
        </w:rPr>
        <w:fldChar w:fldCharType="begin"/>
      </w:r>
      <w:r>
        <w:rPr>
          <w:noProof/>
        </w:rPr>
        <w:instrText xml:space="preserve"> PAGEREF _Toc526200368 \h </w:instrText>
      </w:r>
      <w:r>
        <w:rPr>
          <w:noProof/>
        </w:rPr>
      </w:r>
      <w:r>
        <w:rPr>
          <w:noProof/>
        </w:rPr>
        <w:fldChar w:fldCharType="separate"/>
      </w:r>
      <w:r>
        <w:rPr>
          <w:noProof/>
        </w:rPr>
        <w:t>15</w:t>
      </w:r>
      <w:r>
        <w:rPr>
          <w:noProof/>
        </w:rPr>
        <w:fldChar w:fldCharType="end"/>
      </w:r>
    </w:p>
    <w:p w14:paraId="106AD605" w14:textId="77777777" w:rsidR="00D36983" w:rsidRPr="00093294" w:rsidRDefault="00D36983" w:rsidP="00D36983">
      <w:r w:rsidRPr="00093294">
        <w:fldChar w:fldCharType="end"/>
      </w:r>
    </w:p>
    <w:p w14:paraId="61F66481" w14:textId="5456C8A3" w:rsidR="00EB6F3C" w:rsidRPr="00093294" w:rsidRDefault="00EB6F3C" w:rsidP="00883AE3"/>
    <w:p w14:paraId="447A8D91"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C95D250" w14:textId="77777777" w:rsidR="00465491" w:rsidRPr="00093294" w:rsidRDefault="00465491" w:rsidP="00465491">
      <w:pPr>
        <w:pStyle w:val="Forward"/>
      </w:pPr>
      <w:bookmarkStart w:id="11" w:name="_Toc419881195"/>
      <w:r w:rsidRPr="00093294">
        <w:lastRenderedPageBreak/>
        <w:t>FOREWORD</w:t>
      </w:r>
      <w:bookmarkEnd w:id="11"/>
    </w:p>
    <w:p w14:paraId="0AB20A5A" w14:textId="2DCE691B" w:rsidR="00465491" w:rsidRPr="00093294" w:rsidRDefault="00465491" w:rsidP="00A5575E">
      <w:pPr>
        <w:pStyle w:val="BodyText"/>
      </w:pPr>
      <w:bookmarkStart w:id="12" w:name="_Toc419881196"/>
      <w:r w:rsidRPr="00093294">
        <w:t xml:space="preserve">The International Association of Marine Aids to Navigation and Lighthouse Authorities (IALA) recognises that training in all aspects of the management of </w:t>
      </w:r>
      <w:ins w:id="13" w:author="Seamus Doyle" w:date="2018-10-01T19:18:00Z">
        <w:r w:rsidR="00F21D5A">
          <w:t xml:space="preserve">Marine </w:t>
        </w:r>
      </w:ins>
      <w:r w:rsidRPr="00093294">
        <w:t>Aids to Navigation (AtoN) service delivery is critical to the consistent provision of that AtoN service.</w:t>
      </w:r>
      <w:bookmarkEnd w:id="12"/>
    </w:p>
    <w:p w14:paraId="6B43D684" w14:textId="6926E41D" w:rsidR="00465491" w:rsidRPr="00093294" w:rsidRDefault="00F21D5A" w:rsidP="00A5575E">
      <w:pPr>
        <w:pStyle w:val="BodyText"/>
      </w:pPr>
      <w:ins w:id="14" w:author="Seamus Doyle" w:date="2018-10-01T19:19:00Z">
        <w:r w:rsidRPr="00F21D5A">
          <w:t xml:space="preserve">Taking into account that under </w:t>
        </w:r>
      </w:ins>
      <w:r w:rsidR="00465491" w:rsidRPr="00093294">
        <w:t>the SOLAS Convention, Chapter V, Regulation 13, paragraph 2, Contracting Governments, mindful of their obligations published by the International Maritime Organisation, undertake to consider the international recommendations and guidelines when establishing</w:t>
      </w:r>
      <w:ins w:id="15" w:author="Seamus Doyle" w:date="2018-10-01T19:19:00Z">
        <w:r>
          <w:t xml:space="preserve"> marine</w:t>
        </w:r>
      </w:ins>
      <w:r w:rsidR="00465491" w:rsidRPr="00093294">
        <w:t xml:space="preserve"> aids to navigation, including recommendations on training and qualification of AtoN managers, IALA has adopted Recommendation </w:t>
      </w:r>
      <w:ins w:id="16" w:author="Seamus Doyle" w:date="2018-09-27T17:56:00Z">
        <w:r w:rsidR="007D53BF">
          <w:t>R0</w:t>
        </w:r>
      </w:ins>
      <w:del w:id="17" w:author="Seamus Doyle" w:date="2018-09-27T17:56:00Z">
        <w:r w:rsidR="00465491" w:rsidRPr="00093294" w:rsidDel="007D53BF">
          <w:delText>E</w:delText>
        </w:r>
      </w:del>
      <w:r w:rsidR="00465491" w:rsidRPr="00093294">
        <w:t>-141 on Standards for Training and Certification of AtoN personnel.</w:t>
      </w:r>
    </w:p>
    <w:p w14:paraId="24896C28" w14:textId="0EA9CB54" w:rsidR="00465491" w:rsidRPr="00093294" w:rsidRDefault="00465491" w:rsidP="00A5575E">
      <w:pPr>
        <w:pStyle w:val="BodyText"/>
      </w:pPr>
      <w:r w:rsidRPr="00093294">
        <w:t xml:space="preserve">IALA Committees working closely with the IALA World Wide Academy (The Academy) have developed a series of model courses for AtoN personnel having </w:t>
      </w:r>
      <w:ins w:id="18" w:author="Seamus Doyle" w:date="2018-09-27T17:56:00Z">
        <w:r w:rsidR="007D53BF">
          <w:t>R0</w:t>
        </w:r>
      </w:ins>
      <w:del w:id="19" w:author="Seamus Doyle" w:date="2018-09-27T17:56:00Z">
        <w:r w:rsidRPr="00093294" w:rsidDel="007D53BF">
          <w:delText>E</w:delText>
        </w:r>
      </w:del>
      <w:r w:rsidRPr="00093294">
        <w:t xml:space="preserve">-141 Level 1 management functions. </w:t>
      </w:r>
      <w:r w:rsidR="00F21D5A" w:rsidRPr="00F21D5A">
        <w:t>This model course on historic lighthouse projects should be read in conjunc</w:t>
      </w:r>
      <w:r w:rsidR="00F21D5A">
        <w:t xml:space="preserve">tion with IALA Recommendation </w:t>
      </w:r>
      <w:del w:id="20" w:author="Seamus Doyle" w:date="2018-10-01T19:21:00Z">
        <w:r w:rsidR="00F21D5A" w:rsidRPr="00F21D5A" w:rsidDel="00F21D5A">
          <w:delText>E-</w:delText>
        </w:r>
      </w:del>
      <w:ins w:id="21" w:author="Seamus Doyle" w:date="2018-10-01T19:21:00Z">
        <w:r w:rsidR="00F21D5A">
          <w:t>R0</w:t>
        </w:r>
      </w:ins>
      <w:r w:rsidR="00F21D5A" w:rsidRPr="00F21D5A">
        <w:t>141/1 – Model Course on Level 1 Manager Training, which contains standard guidance for the conduct of all Level 1 model courses.</w:t>
      </w:r>
      <w:r w:rsidRPr="00093294">
        <w:t xml:space="preserve"> .</w:t>
      </w:r>
    </w:p>
    <w:p w14:paraId="47070B14" w14:textId="264057AF" w:rsidR="00465491" w:rsidRPr="00093294" w:rsidRDefault="00F21D5A" w:rsidP="00A5575E">
      <w:pPr>
        <w:pStyle w:val="BodyText"/>
      </w:pPr>
      <w:r w:rsidRPr="00F21D5A">
        <w:t>This model course is intended to be delivered by either The Academy in conjunction with a national member or an Approved Training Organisation. It contains specific guidance on the training of AtoN managers in historic lighthouse projects. Assistance in implementing this and other model courses may be obtained from the IALA World- Wide Academy at the following address</w:t>
      </w:r>
      <w:r w:rsidR="00465491" w:rsidRPr="00093294">
        <w:t>:</w:t>
      </w:r>
    </w:p>
    <w:p w14:paraId="7440E238" w14:textId="77777777" w:rsidR="00D95BDA" w:rsidRPr="00093294" w:rsidRDefault="00D95BDA" w:rsidP="00A5575E">
      <w:pPr>
        <w:pStyle w:val="BodyText"/>
      </w:pPr>
    </w:p>
    <w:p w14:paraId="78336405" w14:textId="77777777" w:rsidR="00D95BDA" w:rsidRPr="00093294" w:rsidRDefault="00D95BDA" w:rsidP="00A5575E">
      <w:pPr>
        <w:pStyle w:val="BodyText"/>
      </w:pPr>
    </w:p>
    <w:p w14:paraId="1CF0190E" w14:textId="77777777" w:rsidR="00AA5595" w:rsidRPr="00AA5595" w:rsidRDefault="00AA5595" w:rsidP="00AA5595">
      <w:pPr>
        <w:tabs>
          <w:tab w:val="left" w:pos="6521"/>
          <w:tab w:val="left" w:pos="7513"/>
        </w:tabs>
        <w:spacing w:line="216" w:lineRule="atLeast"/>
        <w:rPr>
          <w:rFonts w:cstheme="minorBidi"/>
          <w:szCs w:val="22"/>
          <w:lang w:eastAsia="de-DE"/>
        </w:rPr>
      </w:pPr>
      <w:r w:rsidRPr="00AA5595">
        <w:rPr>
          <w:rFonts w:cstheme="minorBidi"/>
          <w:szCs w:val="22"/>
          <w:lang w:eastAsia="de-DE"/>
        </w:rPr>
        <w:t>The Dean</w:t>
      </w:r>
    </w:p>
    <w:p w14:paraId="41FDE04A" w14:textId="77777777" w:rsidR="00AA5595" w:rsidRPr="00AA5595" w:rsidRDefault="00AA5595" w:rsidP="00AA5595">
      <w:pPr>
        <w:tabs>
          <w:tab w:val="left" w:pos="6521"/>
          <w:tab w:val="left" w:pos="7513"/>
        </w:tabs>
        <w:spacing w:line="216" w:lineRule="atLeast"/>
        <w:rPr>
          <w:rFonts w:cstheme="minorBidi"/>
          <w:szCs w:val="22"/>
          <w:lang w:eastAsia="de-DE"/>
        </w:rPr>
      </w:pPr>
      <w:r w:rsidRPr="00AA5595">
        <w:rPr>
          <w:rFonts w:cstheme="minorBidi"/>
          <w:szCs w:val="22"/>
          <w:lang w:eastAsia="de-DE"/>
        </w:rPr>
        <w:t>IALA World Wide Academy</w:t>
      </w:r>
      <w:r w:rsidRPr="00AA5595">
        <w:rPr>
          <w:rFonts w:cstheme="minorBidi"/>
          <w:szCs w:val="22"/>
          <w:lang w:eastAsia="de-DE"/>
        </w:rPr>
        <w:tab/>
        <w:t>Tel:</w:t>
      </w:r>
      <w:r w:rsidRPr="00AA5595">
        <w:rPr>
          <w:rFonts w:cstheme="minorBidi"/>
          <w:szCs w:val="22"/>
          <w:lang w:eastAsia="de-DE"/>
        </w:rPr>
        <w:tab/>
        <w:t>(+) 33 1 34 51 70 01</w:t>
      </w:r>
    </w:p>
    <w:p w14:paraId="4392452F" w14:textId="77777777" w:rsidR="00AA5595" w:rsidRPr="00AA5595" w:rsidRDefault="00AA5595" w:rsidP="00AA5595">
      <w:pPr>
        <w:tabs>
          <w:tab w:val="left" w:pos="6521"/>
          <w:tab w:val="left" w:pos="7513"/>
        </w:tabs>
        <w:spacing w:line="216" w:lineRule="atLeast"/>
        <w:rPr>
          <w:rFonts w:cstheme="minorBidi"/>
          <w:szCs w:val="22"/>
          <w:lang w:eastAsia="de-DE"/>
        </w:rPr>
      </w:pPr>
      <w:r w:rsidRPr="00AA5595">
        <w:rPr>
          <w:rFonts w:cstheme="minorBidi"/>
          <w:szCs w:val="22"/>
          <w:lang w:eastAsia="de-DE"/>
        </w:rPr>
        <w:t>10 rue des Gaudines, 78100</w:t>
      </w:r>
      <w:r w:rsidRPr="00AA5595">
        <w:rPr>
          <w:rFonts w:cstheme="minorBidi"/>
          <w:szCs w:val="22"/>
          <w:lang w:eastAsia="de-DE"/>
        </w:rPr>
        <w:tab/>
        <w:t>Fax:</w:t>
      </w:r>
      <w:r w:rsidRPr="00AA5595">
        <w:rPr>
          <w:rFonts w:cstheme="minorBidi"/>
          <w:szCs w:val="22"/>
          <w:lang w:eastAsia="de-DE"/>
        </w:rPr>
        <w:tab/>
        <w:t>(+) 33 1 34 51 82 05</w:t>
      </w:r>
    </w:p>
    <w:p w14:paraId="5D74EECB" w14:textId="77777777" w:rsidR="00AA5595" w:rsidRPr="00AA5595" w:rsidRDefault="00AA5595" w:rsidP="00AA5595">
      <w:pPr>
        <w:tabs>
          <w:tab w:val="left" w:pos="6521"/>
          <w:tab w:val="left" w:pos="7513"/>
        </w:tabs>
        <w:spacing w:line="216" w:lineRule="atLeast"/>
        <w:rPr>
          <w:rFonts w:cstheme="minorBidi"/>
          <w:szCs w:val="22"/>
          <w:lang w:eastAsia="en-US"/>
        </w:rPr>
      </w:pPr>
      <w:r w:rsidRPr="00AA5595">
        <w:rPr>
          <w:rFonts w:cstheme="minorBidi"/>
          <w:szCs w:val="22"/>
          <w:lang w:eastAsia="de-DE"/>
        </w:rPr>
        <w:t>Saint Germain-en-Laye</w:t>
      </w:r>
      <w:r w:rsidRPr="00AA5595">
        <w:rPr>
          <w:rFonts w:cstheme="minorBidi"/>
          <w:szCs w:val="22"/>
          <w:lang w:eastAsia="de-DE"/>
        </w:rPr>
        <w:tab/>
        <w:t>e-mail:</w:t>
      </w:r>
      <w:r w:rsidRPr="00AA5595">
        <w:rPr>
          <w:rFonts w:cstheme="minorBidi"/>
          <w:szCs w:val="22"/>
          <w:lang w:eastAsia="de-DE"/>
        </w:rPr>
        <w:tab/>
      </w:r>
      <w:hyperlink r:id="rId13" w:history="1">
        <w:r w:rsidRPr="00AA5595">
          <w:rPr>
            <w:rFonts w:eastAsia="Calibri" w:cstheme="minorBidi"/>
            <w:color w:val="00558C" w:themeColor="accent1"/>
            <w:szCs w:val="22"/>
            <w:u w:val="single"/>
            <w:lang w:eastAsia="en-US"/>
          </w:rPr>
          <w:t>academy@iala-aism.org</w:t>
        </w:r>
      </w:hyperlink>
    </w:p>
    <w:p w14:paraId="69F9CFF7" w14:textId="77777777" w:rsidR="00AA5595" w:rsidRPr="00AA5595" w:rsidRDefault="00AA5595" w:rsidP="00AA5595">
      <w:pPr>
        <w:tabs>
          <w:tab w:val="left" w:pos="6521"/>
          <w:tab w:val="left" w:pos="7513"/>
        </w:tabs>
        <w:spacing w:line="216" w:lineRule="atLeast"/>
        <w:rPr>
          <w:rFonts w:cs="Arial"/>
          <w:color w:val="00558C" w:themeColor="accent1"/>
          <w:szCs w:val="22"/>
          <w:u w:val="single"/>
          <w:lang w:eastAsia="de-DE"/>
        </w:rPr>
      </w:pPr>
      <w:r w:rsidRPr="00AA5595">
        <w:rPr>
          <w:rFonts w:cstheme="minorBidi"/>
          <w:szCs w:val="22"/>
          <w:lang w:eastAsia="de-DE"/>
        </w:rPr>
        <w:t>France</w:t>
      </w:r>
      <w:r w:rsidRPr="00AA5595">
        <w:rPr>
          <w:rFonts w:cstheme="minorBidi"/>
          <w:szCs w:val="22"/>
          <w:lang w:eastAsia="de-DE"/>
        </w:rPr>
        <w:tab/>
        <w:t>Internet:</w:t>
      </w:r>
      <w:r w:rsidRPr="00AA5595">
        <w:rPr>
          <w:rFonts w:cstheme="minorBidi"/>
          <w:szCs w:val="22"/>
          <w:lang w:eastAsia="de-DE"/>
        </w:rPr>
        <w:tab/>
      </w:r>
      <w:hyperlink r:id="rId14" w:history="1">
        <w:r w:rsidRPr="00AA5595">
          <w:rPr>
            <w:rFonts w:cs="Arial"/>
            <w:color w:val="00558C" w:themeColor="accent1"/>
            <w:szCs w:val="22"/>
            <w:u w:val="single"/>
            <w:lang w:eastAsia="de-DE"/>
          </w:rPr>
          <w:t>www.iala-aism.org</w:t>
        </w:r>
      </w:hyperlink>
    </w:p>
    <w:p w14:paraId="2ABD87AB" w14:textId="77777777" w:rsidR="00465491" w:rsidRPr="00093294" w:rsidRDefault="00465491" w:rsidP="00A5575E">
      <w:pPr>
        <w:pStyle w:val="BodyText"/>
      </w:pPr>
      <w:r w:rsidRPr="00093294">
        <w:br w:type="page"/>
      </w:r>
    </w:p>
    <w:p w14:paraId="440A66FD" w14:textId="77777777" w:rsidR="00465491" w:rsidRPr="00093294" w:rsidRDefault="00513460" w:rsidP="00513460">
      <w:pPr>
        <w:pStyle w:val="Part"/>
      </w:pPr>
      <w:bookmarkStart w:id="22" w:name="_Toc442348085"/>
      <w:bookmarkStart w:id="23" w:name="_Toc526200319"/>
      <w:r w:rsidRPr="00093294">
        <w:lastRenderedPageBreak/>
        <w:t xml:space="preserve">- </w:t>
      </w:r>
      <w:r w:rsidR="007D747F" w:rsidRPr="00093294">
        <w:rPr>
          <w:caps w:val="0"/>
        </w:rPr>
        <w:t>COURSE OVERVIEW</w:t>
      </w:r>
      <w:bookmarkEnd w:id="22"/>
      <w:bookmarkEnd w:id="23"/>
    </w:p>
    <w:p w14:paraId="5E1DD6C5" w14:textId="1F5DC432" w:rsidR="00465491" w:rsidRPr="00093294" w:rsidRDefault="001278AF" w:rsidP="00871F1F">
      <w:pPr>
        <w:pStyle w:val="Heading1"/>
        <w:numPr>
          <w:ilvl w:val="0"/>
          <w:numId w:val="18"/>
        </w:numPr>
      </w:pPr>
      <w:bookmarkStart w:id="24" w:name="_Toc526200320"/>
      <w:r>
        <w:t>Scope</w:t>
      </w:r>
      <w:bookmarkEnd w:id="24"/>
    </w:p>
    <w:p w14:paraId="39C51BC2" w14:textId="77777777" w:rsidR="00465491" w:rsidRPr="00093294" w:rsidRDefault="00465491" w:rsidP="00465491">
      <w:pPr>
        <w:pStyle w:val="Heading1separatationline"/>
      </w:pPr>
    </w:p>
    <w:p w14:paraId="59C6B34C" w14:textId="7A83DEA2" w:rsidR="00465491" w:rsidRPr="00093294" w:rsidRDefault="001278AF" w:rsidP="00A5575E">
      <w:pPr>
        <w:pStyle w:val="BodyText"/>
      </w:pPr>
      <w:r w:rsidRPr="001278AF">
        <w:t xml:space="preserve">This course is intended to provide </w:t>
      </w:r>
      <w:del w:id="25" w:author="Seamus Doyle" w:date="2018-10-01T23:50:00Z">
        <w:r w:rsidRPr="001278AF" w:rsidDel="00AA5595">
          <w:delText>aids to navigation</w:delText>
        </w:r>
      </w:del>
      <w:ins w:id="26" w:author="Seamus Doyle" w:date="2018-10-01T23:50:00Z">
        <w:r w:rsidR="00AA5595">
          <w:t>marine aids to navigation</w:t>
        </w:r>
      </w:ins>
      <w:r w:rsidRPr="001278AF">
        <w:t xml:space="preserve"> managers and other interested parties with the theoretical training necessary to have a satisfactory understanding of the processes involved in projects concerning historic lighthouses.</w:t>
      </w:r>
    </w:p>
    <w:p w14:paraId="36D951F0" w14:textId="22C2EC5D" w:rsidR="00465491" w:rsidRPr="00093294" w:rsidRDefault="001278AF" w:rsidP="00BB3211">
      <w:pPr>
        <w:pStyle w:val="Heading1"/>
      </w:pPr>
      <w:bookmarkStart w:id="27" w:name="_Toc419881199"/>
      <w:bookmarkStart w:id="28" w:name="_Toc442348087"/>
      <w:bookmarkStart w:id="29" w:name="_Toc526200321"/>
      <w:r>
        <w:t>Objective</w:t>
      </w:r>
      <w:bookmarkEnd w:id="27"/>
      <w:bookmarkEnd w:id="28"/>
      <w:bookmarkEnd w:id="29"/>
    </w:p>
    <w:p w14:paraId="4A292A2C" w14:textId="77777777" w:rsidR="00465491" w:rsidRPr="00093294" w:rsidRDefault="00465491" w:rsidP="00465491">
      <w:pPr>
        <w:pStyle w:val="Heading1separatationline"/>
      </w:pPr>
    </w:p>
    <w:p w14:paraId="2BE8A4C0" w14:textId="2D00D58A" w:rsidR="00ED7143" w:rsidRPr="00093294" w:rsidRDefault="001278AF" w:rsidP="00A5575E">
      <w:pPr>
        <w:pStyle w:val="BodyText"/>
      </w:pPr>
      <w:r w:rsidRPr="001278AF">
        <w:t>Upon successful completion of this course, participants will have acquired sufficient knowledge to project manage or oversee projects concerning historic lighthouses.</w:t>
      </w:r>
      <w:r w:rsidR="00ED7143" w:rsidRPr="00FF7491">
        <w:t xml:space="preserve"> </w:t>
      </w:r>
      <w:r w:rsidR="00ED7143">
        <w:t xml:space="preserve"> </w:t>
      </w:r>
    </w:p>
    <w:p w14:paraId="4656CE58" w14:textId="23591A2E" w:rsidR="00465491" w:rsidRPr="00093294" w:rsidRDefault="001278AF" w:rsidP="00815E10">
      <w:pPr>
        <w:pStyle w:val="Heading1"/>
      </w:pPr>
      <w:bookmarkStart w:id="30" w:name="_Toc526200322"/>
      <w:r>
        <w:t>Course Outline</w:t>
      </w:r>
      <w:bookmarkEnd w:id="30"/>
    </w:p>
    <w:p w14:paraId="0B36E402" w14:textId="77777777" w:rsidR="00465491" w:rsidRPr="00093294" w:rsidRDefault="00465491" w:rsidP="00465491">
      <w:pPr>
        <w:pStyle w:val="Heading1separatationline"/>
      </w:pPr>
    </w:p>
    <w:p w14:paraId="42B0A381" w14:textId="2C489E37" w:rsidR="00ED7143" w:rsidRDefault="001278AF" w:rsidP="00A5575E">
      <w:pPr>
        <w:pStyle w:val="BodyText"/>
      </w:pPr>
      <w:r w:rsidRPr="001278AF">
        <w:t xml:space="preserve">This course is intended to cover the knowledge required for an </w:t>
      </w:r>
      <w:del w:id="31" w:author="Seamus Doyle" w:date="2018-10-01T23:50:00Z">
        <w:r w:rsidRPr="001278AF" w:rsidDel="00AA5595">
          <w:delText>aids to navigation</w:delText>
        </w:r>
      </w:del>
      <w:ins w:id="32" w:author="Seamus Doyle" w:date="2018-10-01T23:50:00Z">
        <w:r w:rsidR="00AA5595">
          <w:t>marine aids to navigation</w:t>
        </w:r>
      </w:ins>
      <w:r w:rsidRPr="001278AF">
        <w:t xml:space="preserve"> manager to understand historic lighthouse projects within their organisations. The complete cou</w:t>
      </w:r>
      <w:r>
        <w:t>rse comprises 6 teaching modules.</w:t>
      </w:r>
    </w:p>
    <w:p w14:paraId="4CFE4347" w14:textId="25B731D2" w:rsidR="00A03913" w:rsidRPr="00093294" w:rsidRDefault="001278AF" w:rsidP="001278AF">
      <w:pPr>
        <w:pStyle w:val="Heading1"/>
      </w:pPr>
      <w:bookmarkStart w:id="33" w:name="_Toc526200323"/>
      <w:r w:rsidRPr="001278AF">
        <w:t>Table of Teaching Modules</w:t>
      </w:r>
      <w:bookmarkEnd w:id="33"/>
    </w:p>
    <w:p w14:paraId="5167DDFF" w14:textId="77777777" w:rsidR="00A03913" w:rsidRPr="00093294" w:rsidRDefault="00A03913" w:rsidP="00A03913">
      <w:pPr>
        <w:pStyle w:val="Heading1separatationline"/>
        <w:rPr>
          <w:sz w:val="28"/>
          <w:szCs w:val="28"/>
        </w:rPr>
      </w:pPr>
    </w:p>
    <w:p w14:paraId="77327B35" w14:textId="77777777" w:rsidR="001278AF" w:rsidRPr="00B449D4" w:rsidRDefault="001278AF" w:rsidP="001278AF">
      <w:pPr>
        <w:pStyle w:val="Tablecaption"/>
        <w:spacing w:line="216" w:lineRule="atLeast"/>
        <w:jc w:val="center"/>
      </w:pPr>
      <w:bookmarkStart w:id="34" w:name="_Toc471205667"/>
      <w:bookmarkStart w:id="35" w:name="_Toc525833320"/>
      <w:bookmarkStart w:id="36" w:name="_Toc526200362"/>
      <w:r w:rsidRPr="00B449D4">
        <w:t>Table of Teaching Modules</w:t>
      </w:r>
      <w:bookmarkEnd w:id="34"/>
      <w:bookmarkEnd w:id="35"/>
      <w:bookmarkEnd w:id="36"/>
    </w:p>
    <w:tbl>
      <w:tblPr>
        <w:tblW w:w="8949" w:type="dxa"/>
        <w:jc w:val="center"/>
        <w:tblLayout w:type="fixed"/>
        <w:tblLook w:val="0000" w:firstRow="0" w:lastRow="0" w:firstColumn="0" w:lastColumn="0" w:noHBand="0" w:noVBand="0"/>
      </w:tblPr>
      <w:tblGrid>
        <w:gridCol w:w="3124"/>
        <w:gridCol w:w="1296"/>
        <w:gridCol w:w="4529"/>
      </w:tblGrid>
      <w:tr w:rsidR="001278AF" w:rsidRPr="001A35C8" w14:paraId="537D565E" w14:textId="77777777" w:rsidTr="00182D01">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6AD8D7F" w14:textId="77777777" w:rsidR="001278AF" w:rsidRPr="00F2036E" w:rsidRDefault="001278AF" w:rsidP="00182D01">
            <w:pPr>
              <w:pStyle w:val="Default"/>
              <w:jc w:val="center"/>
              <w:rPr>
                <w:rFonts w:ascii="Calibri" w:hAnsi="Calibri"/>
                <w:b/>
                <w:color w:val="00AFAA"/>
                <w:sz w:val="20"/>
                <w:szCs w:val="20"/>
              </w:rPr>
            </w:pPr>
            <w:r w:rsidRPr="00F2036E">
              <w:rPr>
                <w:rFonts w:ascii="Calibri" w:hAnsi="Calibri"/>
                <w:b/>
                <w:color w:val="00AFAA"/>
                <w:sz w:val="20"/>
                <w:szCs w:val="20"/>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2B1A3B0C" w14:textId="77777777" w:rsidR="001278AF" w:rsidRPr="00F2036E" w:rsidRDefault="001278AF" w:rsidP="00182D01">
            <w:pPr>
              <w:pStyle w:val="Default"/>
              <w:jc w:val="center"/>
              <w:rPr>
                <w:rFonts w:ascii="Calibri" w:hAnsi="Calibri"/>
                <w:b/>
                <w:color w:val="00AFAA"/>
                <w:sz w:val="20"/>
                <w:szCs w:val="20"/>
              </w:rPr>
            </w:pPr>
            <w:r w:rsidRPr="00F2036E">
              <w:rPr>
                <w:rFonts w:ascii="Calibri" w:hAnsi="Calibri"/>
                <w:b/>
                <w:color w:val="00AFAA"/>
                <w:sz w:val="20"/>
                <w:szCs w:val="20"/>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28580324" w14:textId="77777777" w:rsidR="001278AF" w:rsidRPr="00F2036E" w:rsidRDefault="001278AF" w:rsidP="00182D01">
            <w:pPr>
              <w:pStyle w:val="Default"/>
              <w:jc w:val="center"/>
              <w:rPr>
                <w:rFonts w:ascii="Calibri" w:hAnsi="Calibri"/>
                <w:b/>
                <w:color w:val="00AFAA"/>
                <w:sz w:val="20"/>
                <w:szCs w:val="20"/>
              </w:rPr>
            </w:pPr>
            <w:r w:rsidRPr="00F2036E">
              <w:rPr>
                <w:rFonts w:ascii="Calibri" w:hAnsi="Calibri"/>
                <w:b/>
                <w:color w:val="00AFAA"/>
                <w:sz w:val="20"/>
                <w:szCs w:val="20"/>
              </w:rPr>
              <w:t>Overview</w:t>
            </w:r>
          </w:p>
        </w:tc>
      </w:tr>
      <w:tr w:rsidR="001278AF" w:rsidRPr="001A35C8" w14:paraId="19DE0CC5" w14:textId="77777777" w:rsidTr="00182D01">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0A672945" w14:textId="2362A16E" w:rsidR="001278AF" w:rsidRPr="001278AF" w:rsidRDefault="001278AF" w:rsidP="001278AF">
            <w:pPr>
              <w:pStyle w:val="Default"/>
              <w:rPr>
                <w:rFonts w:ascii="Calibri" w:hAnsi="Calibri"/>
                <w:sz w:val="20"/>
                <w:szCs w:val="20"/>
              </w:rPr>
            </w:pPr>
            <w:r w:rsidRPr="001278AF">
              <w:rPr>
                <w:rFonts w:ascii="Calibri" w:hAnsi="Calibri"/>
                <w:sz w:val="20"/>
                <w:szCs w:val="20"/>
              </w:rPr>
              <w:t>Historic Overview</w:t>
            </w:r>
          </w:p>
        </w:tc>
        <w:tc>
          <w:tcPr>
            <w:tcW w:w="1296" w:type="dxa"/>
            <w:tcBorders>
              <w:top w:val="single" w:sz="6" w:space="0" w:color="000000"/>
              <w:left w:val="single" w:sz="4" w:space="0" w:color="000000"/>
              <w:bottom w:val="single" w:sz="4" w:space="0" w:color="000000"/>
              <w:right w:val="single" w:sz="4" w:space="0" w:color="000000"/>
            </w:tcBorders>
            <w:vAlign w:val="center"/>
          </w:tcPr>
          <w:p w14:paraId="32A6FCBB" w14:textId="026C5173" w:rsidR="001278AF" w:rsidRPr="001278AF" w:rsidRDefault="001278AF" w:rsidP="001278AF">
            <w:pPr>
              <w:pStyle w:val="Default"/>
              <w:jc w:val="center"/>
              <w:rPr>
                <w:rFonts w:ascii="Calibri" w:hAnsi="Calibri"/>
                <w:sz w:val="20"/>
                <w:szCs w:val="20"/>
                <w:highlight w:val="yellow"/>
              </w:rPr>
            </w:pPr>
            <w:r w:rsidRPr="001278AF">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4B3A6268" w14:textId="33BF017F" w:rsidR="001278AF" w:rsidRPr="001278AF" w:rsidRDefault="001278AF" w:rsidP="001278AF">
            <w:pPr>
              <w:rPr>
                <w:rFonts w:ascii="Calibri" w:hAnsi="Calibri" w:cs="Arial"/>
                <w:sz w:val="20"/>
                <w:szCs w:val="20"/>
              </w:rPr>
            </w:pPr>
            <w:r w:rsidRPr="001278AF">
              <w:rPr>
                <w:rFonts w:ascii="Calibri" w:hAnsi="Calibri" w:cs="Arial"/>
                <w:sz w:val="20"/>
                <w:szCs w:val="20"/>
              </w:rPr>
              <w:t>This module describes the historic development of lighthouses and their components and the reasons why they should be preserved as national monuments</w:t>
            </w:r>
          </w:p>
        </w:tc>
      </w:tr>
      <w:tr w:rsidR="001278AF" w:rsidRPr="001A35C8" w14:paraId="163F57F4" w14:textId="77777777" w:rsidTr="00182D01">
        <w:trPr>
          <w:trHeight w:val="547"/>
          <w:jc w:val="center"/>
        </w:trPr>
        <w:tc>
          <w:tcPr>
            <w:tcW w:w="3124" w:type="dxa"/>
            <w:tcBorders>
              <w:top w:val="single" w:sz="6" w:space="0" w:color="000000"/>
              <w:left w:val="single" w:sz="4" w:space="0" w:color="000000"/>
              <w:bottom w:val="single" w:sz="4" w:space="0" w:color="000000"/>
              <w:right w:val="single" w:sz="4" w:space="0" w:color="000000"/>
            </w:tcBorders>
          </w:tcPr>
          <w:p w14:paraId="769CA500" w14:textId="13693F70" w:rsidR="001278AF" w:rsidRPr="001278AF" w:rsidRDefault="001278AF" w:rsidP="001278AF">
            <w:pPr>
              <w:pStyle w:val="Default"/>
              <w:rPr>
                <w:rFonts w:ascii="Calibri" w:hAnsi="Calibri"/>
                <w:noProof/>
                <w:sz w:val="20"/>
                <w:szCs w:val="20"/>
              </w:rPr>
            </w:pPr>
            <w:r w:rsidRPr="001278AF">
              <w:rPr>
                <w:rFonts w:ascii="Calibri" w:hAnsi="Calibri"/>
                <w:sz w:val="20"/>
                <w:szCs w:val="20"/>
              </w:rPr>
              <w:t>National Conservation Plans</w:t>
            </w:r>
          </w:p>
        </w:tc>
        <w:tc>
          <w:tcPr>
            <w:tcW w:w="1296" w:type="dxa"/>
            <w:tcBorders>
              <w:top w:val="single" w:sz="6" w:space="0" w:color="000000"/>
              <w:left w:val="single" w:sz="4" w:space="0" w:color="000000"/>
              <w:bottom w:val="single" w:sz="4" w:space="0" w:color="000000"/>
              <w:right w:val="single" w:sz="4" w:space="0" w:color="000000"/>
            </w:tcBorders>
            <w:vAlign w:val="center"/>
          </w:tcPr>
          <w:p w14:paraId="7272DD1E" w14:textId="47AFBBEC" w:rsidR="001278AF" w:rsidRPr="001278AF" w:rsidRDefault="001278AF" w:rsidP="001278AF">
            <w:pPr>
              <w:pStyle w:val="Default"/>
              <w:jc w:val="center"/>
              <w:rPr>
                <w:rFonts w:ascii="Calibri" w:hAnsi="Calibri"/>
                <w:color w:val="auto"/>
                <w:sz w:val="20"/>
                <w:szCs w:val="20"/>
                <w:highlight w:val="yellow"/>
              </w:rPr>
            </w:pPr>
            <w:r w:rsidRPr="001278AF">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3B99CC4C" w14:textId="2CE29DB5" w:rsidR="001278AF" w:rsidRPr="001278AF" w:rsidRDefault="001278AF" w:rsidP="001278AF">
            <w:pPr>
              <w:pStyle w:val="CM14"/>
              <w:rPr>
                <w:rFonts w:ascii="Calibri" w:hAnsi="Calibri"/>
                <w:sz w:val="20"/>
                <w:szCs w:val="20"/>
              </w:rPr>
            </w:pPr>
            <w:r w:rsidRPr="001278AF">
              <w:rPr>
                <w:rFonts w:ascii="Calibri" w:hAnsi="Calibri"/>
                <w:sz w:val="20"/>
                <w:szCs w:val="20"/>
              </w:rPr>
              <w:t>This module describes the requirement for the production of a national conservation plan and the factors to be considered</w:t>
            </w:r>
          </w:p>
        </w:tc>
      </w:tr>
      <w:tr w:rsidR="001278AF" w:rsidRPr="001A35C8" w14:paraId="7258C734" w14:textId="77777777" w:rsidTr="00182D01">
        <w:trPr>
          <w:trHeight w:val="547"/>
          <w:jc w:val="center"/>
        </w:trPr>
        <w:tc>
          <w:tcPr>
            <w:tcW w:w="3124" w:type="dxa"/>
            <w:tcBorders>
              <w:top w:val="single" w:sz="6" w:space="0" w:color="000000"/>
              <w:left w:val="single" w:sz="4" w:space="0" w:color="000000"/>
              <w:bottom w:val="single" w:sz="4" w:space="0" w:color="000000"/>
              <w:right w:val="single" w:sz="4" w:space="0" w:color="000000"/>
            </w:tcBorders>
          </w:tcPr>
          <w:p w14:paraId="171DE50A" w14:textId="153C00FD" w:rsidR="001278AF" w:rsidRPr="001278AF" w:rsidRDefault="001278AF" w:rsidP="001278AF">
            <w:pPr>
              <w:pStyle w:val="Default"/>
              <w:rPr>
                <w:rFonts w:ascii="Calibri" w:hAnsi="Calibri"/>
                <w:sz w:val="20"/>
                <w:szCs w:val="20"/>
              </w:rPr>
            </w:pPr>
            <w:r w:rsidRPr="001278AF">
              <w:rPr>
                <w:rFonts w:ascii="Calibri" w:hAnsi="Calibri"/>
                <w:sz w:val="20"/>
                <w:szCs w:val="20"/>
              </w:rPr>
              <w:t>Legal Issues</w:t>
            </w:r>
          </w:p>
        </w:tc>
        <w:tc>
          <w:tcPr>
            <w:tcW w:w="1296" w:type="dxa"/>
            <w:tcBorders>
              <w:top w:val="single" w:sz="6" w:space="0" w:color="000000"/>
              <w:left w:val="single" w:sz="4" w:space="0" w:color="000000"/>
              <w:bottom w:val="single" w:sz="4" w:space="0" w:color="000000"/>
              <w:right w:val="single" w:sz="4" w:space="0" w:color="000000"/>
            </w:tcBorders>
            <w:vAlign w:val="center"/>
          </w:tcPr>
          <w:p w14:paraId="70E8695A" w14:textId="7BEAE277" w:rsidR="001278AF" w:rsidRPr="001278AF" w:rsidRDefault="001278AF" w:rsidP="001278AF">
            <w:pPr>
              <w:pStyle w:val="Default"/>
              <w:jc w:val="center"/>
              <w:rPr>
                <w:rFonts w:ascii="Calibri" w:hAnsi="Calibri"/>
                <w:sz w:val="20"/>
                <w:szCs w:val="20"/>
                <w:highlight w:val="yellow"/>
              </w:rPr>
            </w:pPr>
            <w:r w:rsidRPr="001278AF">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1F1E8ECB" w14:textId="59207F12" w:rsidR="001278AF" w:rsidRPr="001278AF" w:rsidRDefault="001278AF" w:rsidP="001278AF">
            <w:pPr>
              <w:pStyle w:val="CM14"/>
              <w:rPr>
                <w:rFonts w:ascii="Calibri" w:hAnsi="Calibri"/>
                <w:sz w:val="20"/>
                <w:szCs w:val="20"/>
              </w:rPr>
            </w:pPr>
            <w:r w:rsidRPr="001278AF">
              <w:rPr>
                <w:rFonts w:ascii="Calibri" w:hAnsi="Calibri"/>
                <w:sz w:val="20"/>
                <w:szCs w:val="20"/>
              </w:rPr>
              <w:t>This module describes the legal issues to be considered for the complementary use of an historic lighthouse</w:t>
            </w:r>
          </w:p>
        </w:tc>
      </w:tr>
      <w:tr w:rsidR="001278AF" w:rsidRPr="001A35C8" w14:paraId="5AA0ED92" w14:textId="77777777" w:rsidTr="00182D01">
        <w:trPr>
          <w:trHeight w:val="277"/>
          <w:jc w:val="center"/>
        </w:trPr>
        <w:tc>
          <w:tcPr>
            <w:tcW w:w="3124" w:type="dxa"/>
            <w:tcBorders>
              <w:top w:val="single" w:sz="6" w:space="0" w:color="000000"/>
              <w:left w:val="single" w:sz="4" w:space="0" w:color="000000"/>
              <w:bottom w:val="single" w:sz="4" w:space="0" w:color="000000"/>
              <w:right w:val="single" w:sz="4" w:space="0" w:color="000000"/>
            </w:tcBorders>
          </w:tcPr>
          <w:p w14:paraId="52DEFE57" w14:textId="791D5EE8" w:rsidR="001278AF" w:rsidRPr="001278AF" w:rsidRDefault="001278AF" w:rsidP="001278AF">
            <w:pPr>
              <w:pStyle w:val="Default"/>
              <w:rPr>
                <w:rFonts w:ascii="Calibri" w:hAnsi="Calibri"/>
                <w:sz w:val="20"/>
                <w:szCs w:val="20"/>
              </w:rPr>
            </w:pPr>
            <w:r w:rsidRPr="001278AF">
              <w:rPr>
                <w:rFonts w:ascii="Calibri" w:hAnsi="Calibri"/>
                <w:sz w:val="20"/>
                <w:szCs w:val="20"/>
              </w:rPr>
              <w:t>Complementary  use of historic lighthouses</w:t>
            </w:r>
          </w:p>
        </w:tc>
        <w:tc>
          <w:tcPr>
            <w:tcW w:w="1296" w:type="dxa"/>
            <w:tcBorders>
              <w:top w:val="single" w:sz="6" w:space="0" w:color="000000"/>
              <w:left w:val="single" w:sz="4" w:space="0" w:color="000000"/>
              <w:bottom w:val="single" w:sz="4" w:space="0" w:color="000000"/>
              <w:right w:val="single" w:sz="4" w:space="0" w:color="000000"/>
            </w:tcBorders>
            <w:vAlign w:val="center"/>
          </w:tcPr>
          <w:p w14:paraId="4FD03189" w14:textId="784EC816" w:rsidR="001278AF" w:rsidRPr="001278AF" w:rsidRDefault="001278AF" w:rsidP="001278AF">
            <w:pPr>
              <w:pStyle w:val="Default"/>
              <w:jc w:val="center"/>
              <w:rPr>
                <w:rFonts w:ascii="Calibri" w:hAnsi="Calibri"/>
                <w:sz w:val="20"/>
                <w:szCs w:val="20"/>
                <w:highlight w:val="yellow"/>
              </w:rPr>
            </w:pPr>
            <w:r w:rsidRPr="001278AF">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01093E1F" w14:textId="33C228CA" w:rsidR="001278AF" w:rsidRPr="001278AF" w:rsidRDefault="001278AF" w:rsidP="001278AF">
            <w:pPr>
              <w:pStyle w:val="NoSpacing"/>
              <w:rPr>
                <w:rFonts w:ascii="Calibri" w:hAnsi="Calibri" w:cs="Arial"/>
                <w:sz w:val="20"/>
                <w:szCs w:val="20"/>
              </w:rPr>
            </w:pPr>
            <w:r w:rsidRPr="001278AF">
              <w:rPr>
                <w:rFonts w:ascii="Calibri" w:hAnsi="Calibri" w:cs="Arial"/>
                <w:sz w:val="20"/>
                <w:szCs w:val="20"/>
              </w:rPr>
              <w:t>This module describes the process of deciding which lighthouses to open to the public or other complementary use</w:t>
            </w:r>
          </w:p>
        </w:tc>
      </w:tr>
      <w:tr w:rsidR="001278AF" w:rsidRPr="001A35C8" w14:paraId="4DE40E68" w14:textId="77777777" w:rsidTr="00182D01">
        <w:trPr>
          <w:trHeight w:val="611"/>
          <w:jc w:val="center"/>
        </w:trPr>
        <w:tc>
          <w:tcPr>
            <w:tcW w:w="3124" w:type="dxa"/>
            <w:tcBorders>
              <w:top w:val="single" w:sz="6" w:space="0" w:color="000000"/>
              <w:left w:val="single" w:sz="4" w:space="0" w:color="000000"/>
              <w:bottom w:val="single" w:sz="4" w:space="0" w:color="000000"/>
              <w:right w:val="single" w:sz="4" w:space="0" w:color="000000"/>
            </w:tcBorders>
          </w:tcPr>
          <w:p w14:paraId="6AC6F0B9" w14:textId="32EE7768" w:rsidR="001278AF" w:rsidRPr="001278AF" w:rsidRDefault="001278AF" w:rsidP="001278AF">
            <w:pPr>
              <w:rPr>
                <w:rFonts w:ascii="Calibri" w:hAnsi="Calibri"/>
                <w:sz w:val="20"/>
                <w:szCs w:val="20"/>
              </w:rPr>
            </w:pPr>
            <w:r w:rsidRPr="001278AF">
              <w:rPr>
                <w:rFonts w:ascii="Calibri" w:hAnsi="Calibri"/>
                <w:sz w:val="20"/>
                <w:szCs w:val="20"/>
              </w:rPr>
              <w:t>Technical aspects of lighthouse projects</w:t>
            </w:r>
          </w:p>
        </w:tc>
        <w:tc>
          <w:tcPr>
            <w:tcW w:w="1296" w:type="dxa"/>
            <w:tcBorders>
              <w:top w:val="single" w:sz="6" w:space="0" w:color="000000"/>
              <w:left w:val="single" w:sz="4" w:space="0" w:color="000000"/>
              <w:bottom w:val="single" w:sz="4" w:space="0" w:color="000000"/>
              <w:right w:val="single" w:sz="4" w:space="0" w:color="000000"/>
            </w:tcBorders>
            <w:vAlign w:val="center"/>
          </w:tcPr>
          <w:p w14:paraId="6D0DEA15" w14:textId="01C9FEC6" w:rsidR="001278AF" w:rsidRPr="001278AF" w:rsidRDefault="001278AF" w:rsidP="001278AF">
            <w:pPr>
              <w:pStyle w:val="Default"/>
              <w:jc w:val="center"/>
              <w:rPr>
                <w:rFonts w:ascii="Calibri" w:hAnsi="Calibri"/>
                <w:sz w:val="20"/>
                <w:szCs w:val="20"/>
                <w:highlight w:val="yellow"/>
              </w:rPr>
            </w:pPr>
            <w:r w:rsidRPr="001278AF">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49DA11A7" w14:textId="4C85D1CA" w:rsidR="001278AF" w:rsidRPr="001278AF" w:rsidRDefault="001278AF" w:rsidP="001278AF">
            <w:pPr>
              <w:pStyle w:val="Default"/>
              <w:rPr>
                <w:rFonts w:ascii="Calibri" w:hAnsi="Calibri"/>
                <w:sz w:val="20"/>
                <w:szCs w:val="20"/>
              </w:rPr>
            </w:pPr>
            <w:r w:rsidRPr="001278AF">
              <w:rPr>
                <w:rFonts w:ascii="Calibri" w:hAnsi="Calibri"/>
                <w:sz w:val="20"/>
                <w:szCs w:val="20"/>
              </w:rPr>
              <w:t xml:space="preserve">This module describes how to manage the consequences of the technical changes required when reconfiguring an historic lighthouse </w:t>
            </w:r>
          </w:p>
        </w:tc>
      </w:tr>
      <w:tr w:rsidR="001278AF" w:rsidRPr="001A35C8" w14:paraId="69BCBC42" w14:textId="77777777" w:rsidTr="00182D01">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41098459" w14:textId="313EA6CB" w:rsidR="001278AF" w:rsidRPr="001278AF" w:rsidRDefault="001278AF" w:rsidP="001278AF">
            <w:pPr>
              <w:pStyle w:val="Default"/>
              <w:rPr>
                <w:rFonts w:ascii="Calibri" w:hAnsi="Calibri"/>
                <w:sz w:val="20"/>
                <w:szCs w:val="20"/>
              </w:rPr>
            </w:pPr>
            <w:r w:rsidRPr="001278AF">
              <w:rPr>
                <w:rFonts w:ascii="Calibri" w:hAnsi="Calibri"/>
                <w:sz w:val="20"/>
                <w:szCs w:val="20"/>
              </w:rPr>
              <w:t>Documentation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52718A2" w14:textId="27459C4B" w:rsidR="001278AF" w:rsidRPr="001278AF" w:rsidRDefault="001278AF" w:rsidP="001278AF">
            <w:pPr>
              <w:pStyle w:val="Default"/>
              <w:jc w:val="center"/>
              <w:rPr>
                <w:rFonts w:ascii="Calibri" w:hAnsi="Calibri"/>
                <w:sz w:val="20"/>
                <w:szCs w:val="20"/>
              </w:rPr>
            </w:pPr>
            <w:r w:rsidRPr="001278AF">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67E8D192" w14:textId="1F28AD0D" w:rsidR="001278AF" w:rsidRPr="001278AF" w:rsidRDefault="001278AF" w:rsidP="001278AF">
            <w:pPr>
              <w:pStyle w:val="Default"/>
              <w:rPr>
                <w:rFonts w:ascii="Calibri" w:hAnsi="Calibri"/>
                <w:color w:val="auto"/>
                <w:sz w:val="20"/>
                <w:szCs w:val="20"/>
              </w:rPr>
            </w:pPr>
            <w:r w:rsidRPr="001278AF">
              <w:rPr>
                <w:rFonts w:ascii="Calibri" w:hAnsi="Calibri"/>
                <w:sz w:val="20"/>
                <w:szCs w:val="20"/>
              </w:rPr>
              <w:t>This module describes the records and other documentation required to be generated when managing  an historic lighthouse project</w:t>
            </w:r>
          </w:p>
        </w:tc>
      </w:tr>
      <w:tr w:rsidR="001278AF" w:rsidRPr="001A35C8" w14:paraId="6A69B8C1" w14:textId="77777777" w:rsidTr="00182D01">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88F113D" w14:textId="3270A2A0" w:rsidR="001278AF" w:rsidRPr="001278AF" w:rsidRDefault="001278AF" w:rsidP="001278AF">
            <w:pPr>
              <w:pStyle w:val="Default"/>
              <w:rPr>
                <w:rFonts w:ascii="Calibri" w:hAnsi="Calibri"/>
                <w:sz w:val="20"/>
                <w:szCs w:val="20"/>
              </w:rPr>
            </w:pPr>
            <w:r w:rsidRPr="001278AF">
              <w:rPr>
                <w:rFonts w:ascii="Calibri" w:hAnsi="Calibri"/>
                <w:sz w:val="20"/>
                <w:szCs w:val="20"/>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7394FBCB" w14:textId="0CF3C52B" w:rsidR="001278AF" w:rsidRPr="001278AF" w:rsidRDefault="001278AF" w:rsidP="001278AF">
            <w:pPr>
              <w:pStyle w:val="Default"/>
              <w:jc w:val="center"/>
              <w:rPr>
                <w:rFonts w:ascii="Calibri" w:hAnsi="Calibri"/>
                <w:sz w:val="20"/>
                <w:szCs w:val="20"/>
              </w:rPr>
            </w:pPr>
            <w:r w:rsidRPr="001278AF">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358C8226" w14:textId="66BE75BC" w:rsidR="001278AF" w:rsidRPr="001278AF" w:rsidRDefault="001278AF" w:rsidP="001278AF">
            <w:pPr>
              <w:pStyle w:val="Default"/>
              <w:rPr>
                <w:rFonts w:ascii="Calibri" w:hAnsi="Calibri"/>
                <w:color w:val="auto"/>
                <w:sz w:val="20"/>
                <w:szCs w:val="20"/>
              </w:rPr>
            </w:pPr>
            <w:r w:rsidRPr="001278AF">
              <w:rPr>
                <w:rFonts w:ascii="Calibri" w:hAnsi="Calibri"/>
                <w:color w:val="auto"/>
                <w:sz w:val="20"/>
                <w:szCs w:val="20"/>
              </w:rPr>
              <w:t>Case study evaluation test</w:t>
            </w:r>
          </w:p>
        </w:tc>
      </w:tr>
      <w:tr w:rsidR="001278AF" w:rsidRPr="001A35C8" w14:paraId="1A4639D0" w14:textId="77777777" w:rsidTr="00182D01">
        <w:trPr>
          <w:trHeight w:val="277"/>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4E1B2DB" w14:textId="27516724" w:rsidR="001278AF" w:rsidRPr="001278AF" w:rsidRDefault="001278AF" w:rsidP="001278AF">
            <w:pPr>
              <w:pStyle w:val="Default"/>
              <w:rPr>
                <w:rFonts w:ascii="Calibri" w:hAnsi="Calibri"/>
                <w:sz w:val="20"/>
                <w:szCs w:val="20"/>
              </w:rPr>
            </w:pPr>
            <w:r w:rsidRPr="001278AF">
              <w:rPr>
                <w:rFonts w:ascii="Calibri" w:hAnsi="Calibri"/>
                <w:b/>
                <w:bCs/>
                <w:sz w:val="20"/>
                <w:szCs w:val="20"/>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1197673C" w14:textId="749DC933" w:rsidR="001278AF" w:rsidRPr="001278AF" w:rsidRDefault="001278AF" w:rsidP="001278AF">
            <w:pPr>
              <w:pStyle w:val="Default"/>
              <w:jc w:val="center"/>
              <w:rPr>
                <w:rFonts w:ascii="Calibri" w:hAnsi="Calibri"/>
                <w:sz w:val="20"/>
                <w:szCs w:val="20"/>
              </w:rPr>
            </w:pPr>
            <w:r w:rsidRPr="001278AF">
              <w:rPr>
                <w:rFonts w:ascii="Calibri" w:hAnsi="Calibri"/>
                <w:b/>
                <w:sz w:val="20"/>
                <w:szCs w:val="20"/>
              </w:rPr>
              <w:t>12</w:t>
            </w:r>
          </w:p>
        </w:tc>
        <w:tc>
          <w:tcPr>
            <w:tcW w:w="4529" w:type="dxa"/>
            <w:tcBorders>
              <w:top w:val="single" w:sz="4" w:space="0" w:color="000000"/>
              <w:left w:val="single" w:sz="4" w:space="0" w:color="000000"/>
              <w:bottom w:val="single" w:sz="6" w:space="0" w:color="000000"/>
              <w:right w:val="single" w:sz="4" w:space="0" w:color="000000"/>
            </w:tcBorders>
          </w:tcPr>
          <w:p w14:paraId="78601D05" w14:textId="03AD5AB0" w:rsidR="001278AF" w:rsidRPr="001278AF" w:rsidRDefault="001278AF" w:rsidP="001278AF">
            <w:pPr>
              <w:pStyle w:val="Default"/>
              <w:rPr>
                <w:rFonts w:ascii="Calibri" w:hAnsi="Calibri"/>
                <w:color w:val="auto"/>
                <w:sz w:val="20"/>
                <w:szCs w:val="20"/>
              </w:rPr>
            </w:pPr>
            <w:r w:rsidRPr="001278AF">
              <w:rPr>
                <w:rFonts w:ascii="Calibri" w:hAnsi="Calibri"/>
                <w:color w:val="auto"/>
                <w:sz w:val="20"/>
                <w:szCs w:val="20"/>
              </w:rPr>
              <w:t>Two day course</w:t>
            </w:r>
          </w:p>
        </w:tc>
      </w:tr>
    </w:tbl>
    <w:p w14:paraId="77B099CC" w14:textId="77777777" w:rsidR="001278AF" w:rsidRDefault="001278AF" w:rsidP="00A5575E">
      <w:pPr>
        <w:pStyle w:val="BodyText"/>
      </w:pPr>
    </w:p>
    <w:p w14:paraId="49AEE711" w14:textId="67EF23C2" w:rsidR="00A03913" w:rsidRPr="00093294" w:rsidRDefault="001278AF" w:rsidP="001278AF">
      <w:pPr>
        <w:pStyle w:val="Heading1"/>
      </w:pPr>
      <w:bookmarkStart w:id="37" w:name="_Toc404197214"/>
      <w:bookmarkStart w:id="38" w:name="_Toc526200324"/>
      <w:r w:rsidRPr="001663F8">
        <w:t>Specific Course Related Teaching Aids And Notes</w:t>
      </w:r>
      <w:bookmarkEnd w:id="37"/>
      <w:bookmarkEnd w:id="38"/>
    </w:p>
    <w:p w14:paraId="55E35D3A" w14:textId="77777777" w:rsidR="00A03913" w:rsidRPr="00093294" w:rsidRDefault="00A03913" w:rsidP="00A03913">
      <w:pPr>
        <w:pStyle w:val="Heading2separationline"/>
        <w:rPr>
          <w:sz w:val="24"/>
        </w:rPr>
      </w:pPr>
    </w:p>
    <w:p w14:paraId="66B782F3" w14:textId="77777777" w:rsidR="001663F8" w:rsidRPr="001663F8" w:rsidRDefault="001663F8" w:rsidP="00A5575E">
      <w:pPr>
        <w:pStyle w:val="BodyText"/>
      </w:pPr>
      <w:r w:rsidRPr="001663F8">
        <w:t xml:space="preserve">This course will be classroom based with presentations delivered using MS PowerPoint®. Although the course is limited to 24 participants, the classroom should be big enough to permit the participants to sit at desks large </w:t>
      </w:r>
      <w:r w:rsidRPr="001663F8">
        <w:lastRenderedPageBreak/>
        <w:t>enough to operate a laptop computer with room for printed material to hand. Each desk should be provided with a power socket.</w:t>
      </w:r>
    </w:p>
    <w:p w14:paraId="29279173" w14:textId="77777777" w:rsidR="001663F8" w:rsidRPr="001663F8" w:rsidRDefault="001663F8" w:rsidP="00A5575E">
      <w:pPr>
        <w:pStyle w:val="BodyText"/>
      </w:pPr>
      <w:r w:rsidRPr="001663F8">
        <w:t>The classroom should be equipped with overhead projectors and screens to enable presentation of the subject matter.</w:t>
      </w:r>
    </w:p>
    <w:p w14:paraId="0E7C630C" w14:textId="6E03B534" w:rsidR="00A03913" w:rsidRDefault="001663F8" w:rsidP="00A5575E">
      <w:pPr>
        <w:pStyle w:val="BodyText"/>
      </w:pPr>
      <w:r w:rsidRPr="001663F8">
        <w:t>To enable all participants to receive clear guidance from instructors and to raise questions that can be heard throughout the classroom, lapel or fixed lectern microphones should be provided together with a roving microphone for use by participants.</w:t>
      </w:r>
    </w:p>
    <w:p w14:paraId="6B8DA153" w14:textId="1E0FA159" w:rsidR="00D6299C" w:rsidRPr="0012326D" w:rsidRDefault="0012326D" w:rsidP="0012326D">
      <w:pPr>
        <w:pStyle w:val="Heading1"/>
      </w:pPr>
      <w:bookmarkStart w:id="39" w:name="_Toc526200325"/>
      <w:r w:rsidRPr="0012326D">
        <w:t>Pre-Course Reading</w:t>
      </w:r>
      <w:bookmarkEnd w:id="39"/>
    </w:p>
    <w:p w14:paraId="3372ECD5" w14:textId="77777777" w:rsidR="00D6299C" w:rsidRDefault="00D6299C" w:rsidP="00D6299C">
      <w:pPr>
        <w:pStyle w:val="Heading1separatationline"/>
      </w:pPr>
    </w:p>
    <w:p w14:paraId="6E453316" w14:textId="6556850B" w:rsidR="00D6299C" w:rsidRDefault="00D6299C" w:rsidP="00A5575E">
      <w:pPr>
        <w:pStyle w:val="BodyText"/>
        <w:rPr>
          <w:lang w:val="en-US"/>
        </w:rPr>
      </w:pPr>
      <w:r>
        <w:t>Students</w:t>
      </w:r>
      <w:r w:rsidRPr="00D6299C">
        <w:t xml:space="preserve"> should be encouraged to study</w:t>
      </w:r>
      <w:r>
        <w:t xml:space="preserve"> the </w:t>
      </w:r>
      <w:r w:rsidRPr="00D6299C">
        <w:rPr>
          <w:lang w:val="en-US"/>
        </w:rPr>
        <w:t>IALA Lighthouse Conservation Manual</w:t>
      </w:r>
      <w:r>
        <w:rPr>
          <w:lang w:val="en-US"/>
        </w:rPr>
        <w:t xml:space="preserve"> </w:t>
      </w:r>
      <w:r>
        <w:rPr>
          <w:lang w:val="en-US"/>
        </w:rPr>
        <w:fldChar w:fldCharType="begin"/>
      </w:r>
      <w:r>
        <w:rPr>
          <w:lang w:val="en-US"/>
        </w:rPr>
        <w:instrText xml:space="preserve"> REF _Ref471474458 \r \h </w:instrText>
      </w:r>
      <w:r>
        <w:rPr>
          <w:lang w:val="en-US"/>
        </w:rPr>
      </w:r>
      <w:r>
        <w:rPr>
          <w:lang w:val="en-US"/>
        </w:rPr>
        <w:fldChar w:fldCharType="separate"/>
      </w:r>
      <w:r w:rsidR="00934995">
        <w:rPr>
          <w:lang w:val="en-US"/>
        </w:rPr>
        <w:t>[1]</w:t>
      </w:r>
      <w:r>
        <w:rPr>
          <w:lang w:val="en-US"/>
        </w:rPr>
        <w:fldChar w:fldCharType="end"/>
      </w:r>
      <w:r>
        <w:rPr>
          <w:lang w:val="en-US"/>
        </w:rPr>
        <w:t>.</w:t>
      </w:r>
    </w:p>
    <w:p w14:paraId="56483059" w14:textId="19AC0D58" w:rsidR="00934995" w:rsidRDefault="001278AF" w:rsidP="00934995">
      <w:pPr>
        <w:pStyle w:val="Heading1"/>
      </w:pPr>
      <w:bookmarkStart w:id="40" w:name="_Toc526200326"/>
      <w:r>
        <w:t>Certification</w:t>
      </w:r>
      <w:bookmarkEnd w:id="40"/>
    </w:p>
    <w:p w14:paraId="2A7397DB" w14:textId="77777777" w:rsidR="00934995" w:rsidRDefault="00934995" w:rsidP="00934995">
      <w:pPr>
        <w:pStyle w:val="Heading1separatationline"/>
      </w:pPr>
    </w:p>
    <w:p w14:paraId="1429E18F" w14:textId="6DE93F6D" w:rsidR="00934995" w:rsidRPr="00A5575E" w:rsidRDefault="001278AF" w:rsidP="00A5575E">
      <w:pPr>
        <w:pStyle w:val="BodyText"/>
      </w:pPr>
      <w:r w:rsidRPr="00A5575E">
        <w:t xml:space="preserve">Participants who pass successfully the test of competency can be presented with an AtoN Level 1 Manager certificate which states that they have completed successfully the Complementary Module on the projects concerning historic lighthouses. </w:t>
      </w:r>
      <w:del w:id="41" w:author="Seamus Doyle" w:date="2018-10-01T19:31:00Z">
        <w:r w:rsidRPr="00A5575E" w:rsidDel="001278AF">
          <w:delText>An example is at Annex A.</w:delText>
        </w:r>
      </w:del>
    </w:p>
    <w:p w14:paraId="7EE92F36" w14:textId="73037405" w:rsidR="00A03913" w:rsidRPr="00093294" w:rsidRDefault="001278AF" w:rsidP="001278AF">
      <w:pPr>
        <w:pStyle w:val="Heading1"/>
      </w:pPr>
      <w:bookmarkStart w:id="42" w:name="_Toc526200327"/>
      <w:r>
        <w:t>Acronyms</w:t>
      </w:r>
      <w:bookmarkEnd w:id="42"/>
    </w:p>
    <w:p w14:paraId="52C5250D" w14:textId="77777777" w:rsidR="00A03913" w:rsidRPr="00093294" w:rsidRDefault="00A03913" w:rsidP="00A03913">
      <w:pPr>
        <w:pStyle w:val="Heading1separatationline"/>
      </w:pPr>
    </w:p>
    <w:p w14:paraId="7EC9C0A7" w14:textId="77777777" w:rsidR="00D6299C" w:rsidRPr="00A5575E" w:rsidRDefault="00D6299C" w:rsidP="00A5575E">
      <w:pPr>
        <w:pStyle w:val="Acronym"/>
      </w:pPr>
      <w:r w:rsidRPr="00A5575E">
        <w:t>AtoN</w:t>
      </w:r>
      <w:r w:rsidRPr="00A5575E">
        <w:tab/>
        <w:t>Aid(s) to Navigation</w:t>
      </w:r>
    </w:p>
    <w:p w14:paraId="1CF0D063" w14:textId="77777777" w:rsidR="00D6299C" w:rsidRPr="00A5575E" w:rsidRDefault="00D6299C" w:rsidP="00A5575E">
      <w:pPr>
        <w:pStyle w:val="Acronym"/>
      </w:pPr>
      <w:r w:rsidRPr="00A5575E">
        <w:t>IALA</w:t>
      </w:r>
      <w:r w:rsidRPr="00A5575E">
        <w:tab/>
        <w:t>International Association of Marine Aids to Navigation and Lighthouse Authorities - AISM</w:t>
      </w:r>
    </w:p>
    <w:p w14:paraId="5D773A68" w14:textId="77777777" w:rsidR="00D6299C" w:rsidRPr="00A5575E" w:rsidRDefault="00D6299C" w:rsidP="00A5575E">
      <w:pPr>
        <w:pStyle w:val="Acronym"/>
      </w:pPr>
      <w:r w:rsidRPr="00A5575E">
        <w:t>L</w:t>
      </w:r>
      <w:r w:rsidRPr="00A5575E">
        <w:tab/>
        <w:t>Level</w:t>
      </w:r>
    </w:p>
    <w:p w14:paraId="42089CD2" w14:textId="77777777" w:rsidR="00D6299C" w:rsidRPr="00A5575E" w:rsidRDefault="00D6299C" w:rsidP="00A5575E">
      <w:pPr>
        <w:pStyle w:val="Acronym"/>
      </w:pPr>
      <w:r w:rsidRPr="00A5575E">
        <w:t>SOLAS</w:t>
      </w:r>
      <w:r w:rsidRPr="00A5575E">
        <w:tab/>
        <w:t>International Convention for the Safety of Life at Sea, 1974 (as amended)</w:t>
      </w:r>
    </w:p>
    <w:p w14:paraId="702B3611" w14:textId="5F74F37D" w:rsidR="00A03913" w:rsidRPr="00A5575E" w:rsidRDefault="00D6299C" w:rsidP="00A5575E">
      <w:pPr>
        <w:pStyle w:val="Acronym"/>
      </w:pPr>
      <w:r w:rsidRPr="00A5575E">
        <w:t>WWA</w:t>
      </w:r>
      <w:r w:rsidRPr="00A5575E">
        <w:tab/>
        <w:t>World Wide Academy</w:t>
      </w:r>
    </w:p>
    <w:p w14:paraId="65CC5820" w14:textId="20D60E18" w:rsidR="00A03913" w:rsidRPr="001278AF" w:rsidRDefault="001278AF" w:rsidP="001278AF">
      <w:pPr>
        <w:pStyle w:val="Heading1"/>
      </w:pPr>
      <w:bookmarkStart w:id="43" w:name="_Toc526200328"/>
      <w:commentRangeStart w:id="44"/>
      <w:r w:rsidRPr="001278AF">
        <w:t>References</w:t>
      </w:r>
      <w:commentRangeEnd w:id="44"/>
      <w:r>
        <w:rPr>
          <w:rStyle w:val="CommentReference"/>
          <w:rFonts w:asciiTheme="minorHAnsi" w:eastAsiaTheme="minorHAnsi" w:hAnsiTheme="minorHAnsi" w:cs="Times New Roman"/>
          <w:b w:val="0"/>
          <w:bCs w:val="0"/>
          <w:caps w:val="0"/>
          <w:color w:val="auto"/>
        </w:rPr>
        <w:commentReference w:id="44"/>
      </w:r>
      <w:bookmarkEnd w:id="43"/>
    </w:p>
    <w:p w14:paraId="6B5DB0F1" w14:textId="77777777" w:rsidR="00A03913" w:rsidRPr="00093294" w:rsidRDefault="00A03913" w:rsidP="00A03913">
      <w:pPr>
        <w:pStyle w:val="Heading1separatationline"/>
      </w:pPr>
    </w:p>
    <w:p w14:paraId="48A27B63" w14:textId="112810A0" w:rsidR="00A03913" w:rsidRDefault="001663F8" w:rsidP="00A5575E">
      <w:pPr>
        <w:pStyle w:val="BodyText"/>
      </w:pPr>
      <w:r w:rsidRPr="00A33327">
        <w:t>In addition to any specific references required by the Competent Authority, the following material is relevant to this course:</w:t>
      </w:r>
    </w:p>
    <w:p w14:paraId="7E47EA2F" w14:textId="7030F81B" w:rsidR="00D6299C" w:rsidRPr="00A5575E" w:rsidRDefault="00D6299C" w:rsidP="00A5575E">
      <w:pPr>
        <w:pStyle w:val="Reference"/>
      </w:pPr>
      <w:bookmarkStart w:id="45" w:name="_Ref471474458"/>
      <w:r w:rsidRPr="00A5575E">
        <w:t>IALA Lighthouse Conservation Manual.</w:t>
      </w:r>
      <w:bookmarkEnd w:id="45"/>
    </w:p>
    <w:p w14:paraId="27F00749" w14:textId="21AB1E05" w:rsidR="00D6299C" w:rsidRPr="00D6299C" w:rsidRDefault="00D6299C" w:rsidP="00A5575E">
      <w:pPr>
        <w:pStyle w:val="Reference"/>
      </w:pPr>
      <w:r w:rsidRPr="00D6299C">
        <w:t>IALA IALA Guideline 1093 on management of surplus property</w:t>
      </w:r>
      <w:r>
        <w:t>.</w:t>
      </w:r>
    </w:p>
    <w:p w14:paraId="3E5438E3" w14:textId="3CAB632F" w:rsidR="00D6299C" w:rsidRPr="00D6299C" w:rsidRDefault="00D6299C" w:rsidP="00A5575E">
      <w:pPr>
        <w:pStyle w:val="Reference"/>
      </w:pPr>
      <w:r w:rsidRPr="00D6299C">
        <w:t>IALA Guideline 1074 on branding and marketing of historic lighthouses</w:t>
      </w:r>
      <w:r>
        <w:t>.</w:t>
      </w:r>
    </w:p>
    <w:p w14:paraId="40172D3D" w14:textId="77777777" w:rsidR="00D6299C" w:rsidRPr="00D6299C" w:rsidRDefault="00D6299C" w:rsidP="00A5575E">
      <w:pPr>
        <w:pStyle w:val="Reference"/>
      </w:pPr>
      <w:r w:rsidRPr="00D6299C">
        <w:t>IALA Guideline 1075 on a business plan for the complementary use of an historic lighthouse.</w:t>
      </w:r>
    </w:p>
    <w:p w14:paraId="49129581" w14:textId="1608D2DA" w:rsidR="001663F8" w:rsidRDefault="00D6299C" w:rsidP="00A5575E">
      <w:pPr>
        <w:pStyle w:val="Reference"/>
      </w:pPr>
      <w:r w:rsidRPr="00D6299C">
        <w:t>IALA Guideline 1080 on the selection and display of heritage artifacts</w:t>
      </w:r>
      <w:r>
        <w:t>.</w:t>
      </w:r>
    </w:p>
    <w:p w14:paraId="517139C3" w14:textId="77777777" w:rsidR="00A5575E" w:rsidRPr="00093294" w:rsidRDefault="00A5575E" w:rsidP="00A5575E">
      <w:pPr>
        <w:pStyle w:val="Reference"/>
        <w:numPr>
          <w:ilvl w:val="0"/>
          <w:numId w:val="0"/>
        </w:numPr>
        <w:ind w:left="567" w:hanging="567"/>
      </w:pPr>
    </w:p>
    <w:p w14:paraId="7BDE079F" w14:textId="5B3925B0" w:rsidR="00A5575E" w:rsidRDefault="00A5575E">
      <w:pPr>
        <w:spacing w:after="200" w:line="276" w:lineRule="auto"/>
        <w:rPr>
          <w:b/>
          <w:caps/>
          <w:color w:val="009FDF"/>
          <w:sz w:val="32"/>
        </w:rPr>
      </w:pPr>
    </w:p>
    <w:p w14:paraId="1C5829FE" w14:textId="392C8458" w:rsidR="00465491" w:rsidRPr="00093294" w:rsidRDefault="00A5575E" w:rsidP="00A5575E">
      <w:pPr>
        <w:pStyle w:val="Part"/>
      </w:pPr>
      <w:r>
        <w:t xml:space="preserve"> </w:t>
      </w:r>
      <w:bookmarkStart w:id="46" w:name="_Toc526200329"/>
      <w:r>
        <w:t>- TEACHING MODULES</w:t>
      </w:r>
      <w:bookmarkEnd w:id="46"/>
    </w:p>
    <w:p w14:paraId="771C7F9E" w14:textId="0CAD8C1C" w:rsidR="0042518D" w:rsidRPr="00093294" w:rsidRDefault="005C39DC" w:rsidP="00A5575E">
      <w:pPr>
        <w:pStyle w:val="BodyText"/>
        <w:sectPr w:rsidR="0042518D" w:rsidRPr="00093294" w:rsidSect="00292085">
          <w:headerReference w:type="even" r:id="rId17"/>
          <w:headerReference w:type="default" r:id="rId18"/>
          <w:footerReference w:type="default" r:id="rId19"/>
          <w:headerReference w:type="first" r:id="rId20"/>
          <w:pgSz w:w="11906" w:h="16838" w:code="9"/>
          <w:pgMar w:top="1134" w:right="794" w:bottom="1134" w:left="907" w:header="851" w:footer="851" w:gutter="0"/>
          <w:cols w:space="708"/>
          <w:docGrid w:linePitch="360"/>
        </w:sectPr>
      </w:pPr>
      <w:bookmarkStart w:id="47" w:name="_Toc419881221"/>
      <w:ins w:id="48" w:author="Seamus Doyle" w:date="2018-10-01T23:39:00Z">
        <w:r>
          <w:t>The following six  teaching modules cover all aspects of historic lighthouses</w:t>
        </w:r>
      </w:ins>
      <w:r>
        <w:t xml:space="preserve">. </w:t>
      </w:r>
    </w:p>
    <w:p w14:paraId="3F4BA20D" w14:textId="3928BC33" w:rsidR="004C2998" w:rsidRDefault="0097452A" w:rsidP="004C2998">
      <w:pPr>
        <w:pStyle w:val="Heading1"/>
      </w:pPr>
      <w:bookmarkStart w:id="49" w:name="_Toc526200330"/>
      <w:bookmarkStart w:id="50" w:name="_Toc442348115"/>
      <w:r w:rsidRPr="000401D9">
        <w:rPr>
          <w:caps w:val="0"/>
        </w:rPr>
        <w:lastRenderedPageBreak/>
        <w:t xml:space="preserve">MODULE </w:t>
      </w:r>
      <w:r w:rsidR="004C2998" w:rsidRPr="000401D9">
        <w:t xml:space="preserve">1 – </w:t>
      </w:r>
      <w:r w:rsidR="004C2998">
        <w:t>HISTORIC OVERVIEW</w:t>
      </w:r>
      <w:bookmarkEnd w:id="49"/>
    </w:p>
    <w:p w14:paraId="5394A2E4" w14:textId="77777777" w:rsidR="004C2998" w:rsidRPr="00182D01" w:rsidRDefault="004C2998" w:rsidP="004C2998">
      <w:pPr>
        <w:pStyle w:val="Heading1separatationline"/>
      </w:pPr>
    </w:p>
    <w:p w14:paraId="0839DA53" w14:textId="77777777" w:rsidR="004C2998" w:rsidRDefault="004C2998" w:rsidP="004C2998">
      <w:pPr>
        <w:pStyle w:val="Heading2"/>
      </w:pPr>
      <w:bookmarkStart w:id="51" w:name="_Toc526200331"/>
      <w:r w:rsidRPr="00FB3D29">
        <w:t>Scope</w:t>
      </w:r>
      <w:bookmarkEnd w:id="51"/>
      <w:r w:rsidRPr="00FB3D29">
        <w:t xml:space="preserve"> </w:t>
      </w:r>
    </w:p>
    <w:p w14:paraId="2E795F4C" w14:textId="77777777" w:rsidR="004C2998" w:rsidRPr="00182D01" w:rsidRDefault="004C2998" w:rsidP="004C2998">
      <w:pPr>
        <w:pStyle w:val="Heading2separationline"/>
      </w:pPr>
    </w:p>
    <w:p w14:paraId="0149A27B" w14:textId="77777777" w:rsidR="004C2998" w:rsidRPr="00FB3D29" w:rsidRDefault="004C2998" w:rsidP="00567D77">
      <w:r>
        <w:t xml:space="preserve">This module describes the historic development of lighthouses and their components and the reasons why they </w:t>
      </w:r>
      <w:r w:rsidRPr="00A5575E">
        <w:t>should</w:t>
      </w:r>
      <w:r>
        <w:t xml:space="preserve"> be preserved as national monuments.</w:t>
      </w:r>
    </w:p>
    <w:p w14:paraId="00EB012F" w14:textId="77777777" w:rsidR="004C2998" w:rsidRDefault="004C2998" w:rsidP="0012326D">
      <w:pPr>
        <w:pStyle w:val="Heading2"/>
      </w:pPr>
      <w:bookmarkStart w:id="52" w:name="_Toc526200332"/>
      <w:r w:rsidRPr="00FB3D29">
        <w:t xml:space="preserve">Learning </w:t>
      </w:r>
      <w:r w:rsidRPr="005A5150">
        <w:t>Objective</w:t>
      </w:r>
      <w:r>
        <w:t>s</w:t>
      </w:r>
      <w:bookmarkEnd w:id="52"/>
    </w:p>
    <w:p w14:paraId="529919E7" w14:textId="77777777" w:rsidR="004C2998" w:rsidRPr="00A5575E" w:rsidRDefault="004C2998" w:rsidP="004C2998">
      <w:pPr>
        <w:pStyle w:val="Heading2separationline"/>
      </w:pPr>
    </w:p>
    <w:p w14:paraId="5683903D" w14:textId="77777777" w:rsidR="004C2998" w:rsidRDefault="004C2998" w:rsidP="00567D77">
      <w:r w:rsidRPr="00FB3D29">
        <w:t xml:space="preserve">To </w:t>
      </w:r>
      <w:r>
        <w:t xml:space="preserve">gain a </w:t>
      </w:r>
      <w:r>
        <w:rPr>
          <w:b/>
        </w:rPr>
        <w:t xml:space="preserve">basic </w:t>
      </w:r>
      <w:r w:rsidRPr="00680B20">
        <w:t xml:space="preserve">(Level </w:t>
      </w:r>
      <w:r>
        <w:t>1</w:t>
      </w:r>
      <w:r w:rsidRPr="00680B20">
        <w:t>)</w:t>
      </w:r>
      <w:r>
        <w:rPr>
          <w:b/>
        </w:rPr>
        <w:t xml:space="preserve"> </w:t>
      </w:r>
      <w:r w:rsidRPr="009E1F94">
        <w:t>understanding</w:t>
      </w:r>
      <w:r>
        <w:rPr>
          <w:b/>
        </w:rPr>
        <w:t xml:space="preserve"> </w:t>
      </w:r>
      <w:r>
        <w:t xml:space="preserve">of the history of lighthouses and a </w:t>
      </w:r>
      <w:r>
        <w:rPr>
          <w:b/>
        </w:rPr>
        <w:t>satisfactory</w:t>
      </w:r>
      <w:r>
        <w:t xml:space="preserve"> (Level 2) </w:t>
      </w:r>
      <w:r w:rsidRPr="00FB3D29">
        <w:t>understand</w:t>
      </w:r>
      <w:r>
        <w:t>ing of their components and the reasons why historic lighthouses should be preserved as national monuments.</w:t>
      </w:r>
    </w:p>
    <w:p w14:paraId="269B7804" w14:textId="3B1022D0" w:rsidR="00A5575E" w:rsidRPr="00A5575E" w:rsidRDefault="0012326D" w:rsidP="0012326D">
      <w:pPr>
        <w:pStyle w:val="Heading2"/>
      </w:pPr>
      <w:bookmarkStart w:id="53" w:name="_Toc526200333"/>
      <w:r>
        <w:t>Detailed Teaching Syllabus for Module 1 – Historic Overview</w:t>
      </w:r>
      <w:bookmarkEnd w:id="53"/>
    </w:p>
    <w:bookmarkEnd w:id="50"/>
    <w:p w14:paraId="35DABD36" w14:textId="77777777" w:rsidR="0042518D" w:rsidRPr="00093294" w:rsidRDefault="0042518D" w:rsidP="0042518D">
      <w:pPr>
        <w:pStyle w:val="Heading1separatationline"/>
      </w:pPr>
    </w:p>
    <w:p w14:paraId="23999EE1" w14:textId="77777777" w:rsidR="0042518D" w:rsidRPr="00093294" w:rsidRDefault="0042518D" w:rsidP="00567D77">
      <w:pPr>
        <w:pStyle w:val="Tablecaption"/>
        <w:spacing w:after="120"/>
        <w:jc w:val="center"/>
      </w:pPr>
      <w:bookmarkStart w:id="54" w:name="_Toc434431727"/>
      <w:bookmarkStart w:id="55" w:name="_Toc442347374"/>
      <w:bookmarkStart w:id="56" w:name="_Toc443313837"/>
      <w:bookmarkStart w:id="57" w:name="_Toc526200363"/>
      <w:r w:rsidRPr="00093294">
        <w:t xml:space="preserve">Detailed Teaching Syllabus </w:t>
      </w:r>
      <w:r w:rsidR="002A29D4" w:rsidRPr="00093294">
        <w:t xml:space="preserve">- </w:t>
      </w:r>
      <w:r w:rsidRPr="00093294">
        <w:t>Module 1</w:t>
      </w:r>
      <w:bookmarkEnd w:id="54"/>
      <w:bookmarkEnd w:id="55"/>
      <w:bookmarkEnd w:id="56"/>
      <w:bookmarkEnd w:id="57"/>
    </w:p>
    <w:tbl>
      <w:tblPr>
        <w:tblStyle w:val="TableGrid"/>
        <w:tblW w:w="0" w:type="auto"/>
        <w:jc w:val="center"/>
        <w:tblLook w:val="04A0" w:firstRow="1" w:lastRow="0" w:firstColumn="1" w:lastColumn="0" w:noHBand="0" w:noVBand="1"/>
      </w:tblPr>
      <w:tblGrid>
        <w:gridCol w:w="587"/>
        <w:gridCol w:w="699"/>
        <w:gridCol w:w="898"/>
        <w:gridCol w:w="6785"/>
        <w:gridCol w:w="949"/>
        <w:gridCol w:w="2268"/>
        <w:gridCol w:w="2410"/>
        <w:gridCol w:w="587"/>
      </w:tblGrid>
      <w:tr w:rsidR="00C27FE2" w:rsidRPr="00093294" w14:paraId="25204650" w14:textId="77777777" w:rsidTr="00567D77">
        <w:trPr>
          <w:cantSplit/>
          <w:tblHeader/>
          <w:jc w:val="center"/>
        </w:trPr>
        <w:tc>
          <w:tcPr>
            <w:tcW w:w="587" w:type="dxa"/>
            <w:tcMar>
              <w:top w:w="28" w:type="dxa"/>
              <w:bottom w:w="28" w:type="dxa"/>
            </w:tcMar>
            <w:textDirection w:val="btLr"/>
            <w:vAlign w:val="center"/>
          </w:tcPr>
          <w:p w14:paraId="5770E48B" w14:textId="77777777" w:rsidR="0042518D" w:rsidRPr="004C2998" w:rsidRDefault="0042518D" w:rsidP="00FB16A8">
            <w:pPr>
              <w:pStyle w:val="Tableheading"/>
              <w:rPr>
                <w:sz w:val="18"/>
                <w:szCs w:val="18"/>
                <w:lang w:val="en-GB"/>
              </w:rPr>
            </w:pPr>
            <w:r w:rsidRPr="004C2998">
              <w:rPr>
                <w:sz w:val="18"/>
                <w:szCs w:val="18"/>
                <w:lang w:val="en-GB"/>
              </w:rPr>
              <w:t>Module</w:t>
            </w:r>
          </w:p>
        </w:tc>
        <w:tc>
          <w:tcPr>
            <w:tcW w:w="699" w:type="dxa"/>
            <w:tcMar>
              <w:top w:w="28" w:type="dxa"/>
              <w:bottom w:w="28" w:type="dxa"/>
            </w:tcMar>
            <w:textDirection w:val="btLr"/>
            <w:vAlign w:val="center"/>
          </w:tcPr>
          <w:p w14:paraId="20FC9B4A" w14:textId="77777777" w:rsidR="0042518D" w:rsidRPr="004C2998" w:rsidRDefault="0042518D" w:rsidP="00FB16A8">
            <w:pPr>
              <w:pStyle w:val="Tableheading"/>
              <w:rPr>
                <w:sz w:val="18"/>
                <w:szCs w:val="18"/>
                <w:lang w:val="en-GB"/>
              </w:rPr>
            </w:pPr>
            <w:r w:rsidRPr="004C2998">
              <w:rPr>
                <w:sz w:val="18"/>
                <w:szCs w:val="18"/>
                <w:lang w:val="en-GB"/>
              </w:rPr>
              <w:t>Element</w:t>
            </w:r>
          </w:p>
        </w:tc>
        <w:tc>
          <w:tcPr>
            <w:tcW w:w="898" w:type="dxa"/>
            <w:tcMar>
              <w:top w:w="28" w:type="dxa"/>
              <w:bottom w:w="28" w:type="dxa"/>
            </w:tcMar>
            <w:textDirection w:val="btLr"/>
            <w:vAlign w:val="center"/>
          </w:tcPr>
          <w:p w14:paraId="15DE23DA" w14:textId="77777777" w:rsidR="0042518D" w:rsidRPr="004C2998" w:rsidRDefault="0042518D" w:rsidP="00FB16A8">
            <w:pPr>
              <w:pStyle w:val="Tableheading"/>
              <w:rPr>
                <w:sz w:val="18"/>
                <w:szCs w:val="18"/>
                <w:lang w:val="en-GB"/>
              </w:rPr>
            </w:pPr>
            <w:r w:rsidRPr="004C2998">
              <w:rPr>
                <w:sz w:val="18"/>
                <w:szCs w:val="18"/>
                <w:lang w:val="en-GB"/>
              </w:rPr>
              <w:t>Sub-element</w:t>
            </w:r>
          </w:p>
        </w:tc>
        <w:tc>
          <w:tcPr>
            <w:tcW w:w="6785" w:type="dxa"/>
            <w:tcMar>
              <w:top w:w="28" w:type="dxa"/>
              <w:bottom w:w="28" w:type="dxa"/>
            </w:tcMar>
            <w:vAlign w:val="center"/>
          </w:tcPr>
          <w:p w14:paraId="06121DFE" w14:textId="77777777" w:rsidR="0042518D" w:rsidRPr="004C2998" w:rsidRDefault="0042518D" w:rsidP="00FB16A8">
            <w:pPr>
              <w:pStyle w:val="Tableheading"/>
              <w:rPr>
                <w:sz w:val="18"/>
                <w:szCs w:val="18"/>
                <w:lang w:val="en-GB"/>
              </w:rPr>
            </w:pPr>
            <w:r w:rsidRPr="004C2998">
              <w:rPr>
                <w:sz w:val="18"/>
                <w:szCs w:val="18"/>
                <w:lang w:val="en-GB"/>
              </w:rPr>
              <w:t>Subject</w:t>
            </w:r>
          </w:p>
        </w:tc>
        <w:tc>
          <w:tcPr>
            <w:tcW w:w="949" w:type="dxa"/>
            <w:tcMar>
              <w:top w:w="28" w:type="dxa"/>
              <w:bottom w:w="28" w:type="dxa"/>
            </w:tcMar>
            <w:textDirection w:val="btLr"/>
            <w:vAlign w:val="center"/>
          </w:tcPr>
          <w:p w14:paraId="00154ACE" w14:textId="77777777" w:rsidR="0042518D" w:rsidRPr="004C2998" w:rsidRDefault="0042518D" w:rsidP="00FB16A8">
            <w:pPr>
              <w:pStyle w:val="Tableheading"/>
              <w:rPr>
                <w:sz w:val="18"/>
                <w:szCs w:val="18"/>
                <w:lang w:val="en-GB"/>
              </w:rPr>
            </w:pPr>
            <w:r w:rsidRPr="004C2998">
              <w:rPr>
                <w:sz w:val="18"/>
                <w:szCs w:val="18"/>
                <w:lang w:val="en-GB"/>
              </w:rPr>
              <w:t>Level of Competence</w:t>
            </w:r>
          </w:p>
        </w:tc>
        <w:tc>
          <w:tcPr>
            <w:tcW w:w="2268" w:type="dxa"/>
            <w:tcMar>
              <w:top w:w="28" w:type="dxa"/>
              <w:bottom w:w="28" w:type="dxa"/>
            </w:tcMar>
            <w:vAlign w:val="center"/>
          </w:tcPr>
          <w:p w14:paraId="4BE376C9" w14:textId="77777777" w:rsidR="0042518D" w:rsidRPr="004C2998" w:rsidRDefault="0042518D" w:rsidP="00FB16A8">
            <w:pPr>
              <w:pStyle w:val="Tableheading"/>
              <w:rPr>
                <w:sz w:val="18"/>
                <w:szCs w:val="18"/>
                <w:lang w:val="en-GB"/>
              </w:rPr>
            </w:pPr>
            <w:r w:rsidRPr="004C2998">
              <w:rPr>
                <w:sz w:val="18"/>
                <w:szCs w:val="18"/>
                <w:lang w:val="en-GB"/>
              </w:rPr>
              <w:t>Recommended training aids; exercises and external visits</w:t>
            </w:r>
          </w:p>
        </w:tc>
        <w:tc>
          <w:tcPr>
            <w:tcW w:w="2410" w:type="dxa"/>
            <w:tcMar>
              <w:top w:w="28" w:type="dxa"/>
              <w:bottom w:w="28" w:type="dxa"/>
              <w:right w:w="28" w:type="dxa"/>
            </w:tcMar>
            <w:vAlign w:val="center"/>
          </w:tcPr>
          <w:p w14:paraId="7050CE77" w14:textId="77777777" w:rsidR="0042518D" w:rsidRPr="004C2998" w:rsidRDefault="0042518D" w:rsidP="00FB16A8">
            <w:pPr>
              <w:pStyle w:val="Tableheading"/>
              <w:rPr>
                <w:sz w:val="18"/>
                <w:szCs w:val="18"/>
                <w:lang w:val="en-GB"/>
              </w:rPr>
            </w:pPr>
            <w:r w:rsidRPr="004C2998">
              <w:rPr>
                <w:sz w:val="18"/>
                <w:szCs w:val="18"/>
                <w:lang w:val="en-GB"/>
              </w:rPr>
              <w:t>References</w:t>
            </w:r>
          </w:p>
          <w:p w14:paraId="52C1A493" w14:textId="77777777" w:rsidR="009D7DAD" w:rsidRPr="004C2998" w:rsidRDefault="009D7DAD" w:rsidP="00FB16A8">
            <w:pPr>
              <w:pStyle w:val="Tableheading"/>
              <w:rPr>
                <w:sz w:val="18"/>
                <w:szCs w:val="18"/>
                <w:lang w:val="en-GB"/>
              </w:rPr>
            </w:pPr>
          </w:p>
          <w:p w14:paraId="114E8052" w14:textId="77777777" w:rsidR="0042518D" w:rsidRPr="004C2998" w:rsidRDefault="0042518D" w:rsidP="00FB16A8">
            <w:pPr>
              <w:pStyle w:val="Tableheading"/>
              <w:rPr>
                <w:b w:val="0"/>
                <w:sz w:val="18"/>
                <w:szCs w:val="18"/>
                <w:lang w:val="en-GB"/>
              </w:rPr>
            </w:pPr>
            <w:r w:rsidRPr="004C2998">
              <w:rPr>
                <w:b w:val="0"/>
                <w:sz w:val="18"/>
                <w:szCs w:val="18"/>
                <w:lang w:val="en-GB"/>
              </w:rPr>
              <w:t>Rec = Recommendation</w:t>
            </w:r>
          </w:p>
          <w:p w14:paraId="0B9D7F4B" w14:textId="77777777" w:rsidR="0042518D" w:rsidRPr="004C2998" w:rsidRDefault="0042518D" w:rsidP="00FB16A8">
            <w:pPr>
              <w:pStyle w:val="Tableheading"/>
              <w:rPr>
                <w:sz w:val="18"/>
                <w:szCs w:val="18"/>
                <w:lang w:val="en-GB"/>
              </w:rPr>
            </w:pPr>
            <w:r w:rsidRPr="004C2998">
              <w:rPr>
                <w:b w:val="0"/>
                <w:sz w:val="18"/>
                <w:szCs w:val="18"/>
                <w:lang w:val="en-GB"/>
              </w:rPr>
              <w:t>GL = Guideline</w:t>
            </w:r>
          </w:p>
        </w:tc>
        <w:tc>
          <w:tcPr>
            <w:tcW w:w="587" w:type="dxa"/>
            <w:tcMar>
              <w:top w:w="28" w:type="dxa"/>
              <w:bottom w:w="28" w:type="dxa"/>
            </w:tcMar>
            <w:textDirection w:val="btLr"/>
            <w:vAlign w:val="center"/>
          </w:tcPr>
          <w:p w14:paraId="342907E2" w14:textId="77777777" w:rsidR="0042518D" w:rsidRPr="004C2998" w:rsidRDefault="0042518D" w:rsidP="00FB16A8">
            <w:pPr>
              <w:pStyle w:val="Tableheading"/>
              <w:rPr>
                <w:sz w:val="18"/>
                <w:szCs w:val="18"/>
                <w:lang w:val="en-GB"/>
              </w:rPr>
            </w:pPr>
            <w:r w:rsidRPr="004C2998">
              <w:rPr>
                <w:sz w:val="18"/>
                <w:szCs w:val="18"/>
                <w:lang w:val="en-GB"/>
              </w:rPr>
              <w:t>Lecture No.</w:t>
            </w:r>
          </w:p>
        </w:tc>
      </w:tr>
      <w:tr w:rsidR="0042518D" w:rsidRPr="00093294" w14:paraId="783828BA" w14:textId="77777777" w:rsidTr="00567D77">
        <w:trPr>
          <w:jc w:val="center"/>
        </w:trPr>
        <w:tc>
          <w:tcPr>
            <w:tcW w:w="587" w:type="dxa"/>
            <w:tcMar>
              <w:top w:w="28" w:type="dxa"/>
              <w:bottom w:w="28" w:type="dxa"/>
            </w:tcMar>
          </w:tcPr>
          <w:p w14:paraId="62364367" w14:textId="77777777" w:rsidR="0042518D" w:rsidRPr="004C2998" w:rsidRDefault="0042518D" w:rsidP="00EC15CB">
            <w:pPr>
              <w:pStyle w:val="Tabletext"/>
              <w:spacing w:before="0" w:after="0"/>
              <w:rPr>
                <w:b/>
                <w:sz w:val="18"/>
                <w:szCs w:val="18"/>
              </w:rPr>
            </w:pPr>
            <w:r w:rsidRPr="004C2998">
              <w:rPr>
                <w:b/>
                <w:sz w:val="18"/>
                <w:szCs w:val="18"/>
              </w:rPr>
              <w:t>1</w:t>
            </w:r>
          </w:p>
        </w:tc>
        <w:tc>
          <w:tcPr>
            <w:tcW w:w="699" w:type="dxa"/>
            <w:shd w:val="clear" w:color="auto" w:fill="94D9D5"/>
            <w:tcMar>
              <w:top w:w="28" w:type="dxa"/>
              <w:bottom w:w="28" w:type="dxa"/>
            </w:tcMar>
          </w:tcPr>
          <w:p w14:paraId="56C4A62D" w14:textId="77777777" w:rsidR="0042518D" w:rsidRPr="004C2998" w:rsidRDefault="0042518D" w:rsidP="00EC15CB">
            <w:pPr>
              <w:pStyle w:val="Tabletext"/>
              <w:spacing w:before="0" w:after="0"/>
              <w:rPr>
                <w:b/>
                <w:sz w:val="18"/>
                <w:szCs w:val="18"/>
              </w:rPr>
            </w:pPr>
          </w:p>
        </w:tc>
        <w:tc>
          <w:tcPr>
            <w:tcW w:w="898" w:type="dxa"/>
            <w:vMerge w:val="restart"/>
            <w:shd w:val="clear" w:color="auto" w:fill="94D9D5"/>
            <w:tcMar>
              <w:top w:w="28" w:type="dxa"/>
              <w:bottom w:w="28" w:type="dxa"/>
            </w:tcMar>
          </w:tcPr>
          <w:p w14:paraId="5127EB6E" w14:textId="77777777" w:rsidR="0042518D" w:rsidRPr="004C2998" w:rsidRDefault="0042518D" w:rsidP="00EC15CB">
            <w:pPr>
              <w:pStyle w:val="Tabletext"/>
              <w:spacing w:before="0" w:after="0"/>
              <w:rPr>
                <w:b/>
                <w:sz w:val="18"/>
                <w:szCs w:val="18"/>
              </w:rPr>
            </w:pPr>
          </w:p>
        </w:tc>
        <w:tc>
          <w:tcPr>
            <w:tcW w:w="6785" w:type="dxa"/>
            <w:tcMar>
              <w:top w:w="28" w:type="dxa"/>
              <w:bottom w:w="28" w:type="dxa"/>
            </w:tcMar>
          </w:tcPr>
          <w:p w14:paraId="037FC810" w14:textId="5996BA69" w:rsidR="0042518D" w:rsidRPr="004C2998" w:rsidRDefault="007C7ADC" w:rsidP="00EC15CB">
            <w:pPr>
              <w:pStyle w:val="Tabletext"/>
              <w:spacing w:before="0" w:after="0"/>
              <w:jc w:val="center"/>
              <w:rPr>
                <w:b/>
                <w:sz w:val="18"/>
                <w:szCs w:val="18"/>
              </w:rPr>
            </w:pPr>
            <w:r w:rsidRPr="004C2998">
              <w:rPr>
                <w:b/>
                <w:sz w:val="18"/>
                <w:szCs w:val="18"/>
              </w:rPr>
              <w:t>HISTORIC OVERVIEW</w:t>
            </w:r>
          </w:p>
        </w:tc>
        <w:tc>
          <w:tcPr>
            <w:tcW w:w="6214" w:type="dxa"/>
            <w:gridSpan w:val="4"/>
            <w:vMerge w:val="restart"/>
            <w:shd w:val="clear" w:color="auto" w:fill="94D9D5"/>
            <w:tcMar>
              <w:top w:w="28" w:type="dxa"/>
              <w:bottom w:w="28" w:type="dxa"/>
            </w:tcMar>
          </w:tcPr>
          <w:p w14:paraId="582AACE8" w14:textId="77777777" w:rsidR="0042518D" w:rsidRPr="004C2998" w:rsidRDefault="0042518D" w:rsidP="00EC15CB">
            <w:pPr>
              <w:pStyle w:val="Tabletext"/>
              <w:spacing w:before="0" w:after="0"/>
              <w:rPr>
                <w:sz w:val="18"/>
                <w:szCs w:val="18"/>
              </w:rPr>
            </w:pPr>
          </w:p>
        </w:tc>
      </w:tr>
      <w:tr w:rsidR="0042518D" w:rsidRPr="00093294" w14:paraId="0C1111C4" w14:textId="77777777" w:rsidTr="00567D77">
        <w:trPr>
          <w:trHeight w:val="330"/>
          <w:jc w:val="center"/>
        </w:trPr>
        <w:tc>
          <w:tcPr>
            <w:tcW w:w="587" w:type="dxa"/>
            <w:tcMar>
              <w:top w:w="28" w:type="dxa"/>
              <w:bottom w:w="28" w:type="dxa"/>
            </w:tcMar>
          </w:tcPr>
          <w:p w14:paraId="1D7F6FB8" w14:textId="77777777" w:rsidR="0042518D" w:rsidRPr="004C2998" w:rsidRDefault="0042518D" w:rsidP="00EC15CB">
            <w:pPr>
              <w:pStyle w:val="Tabletext"/>
              <w:spacing w:before="0" w:after="0"/>
              <w:rPr>
                <w:b/>
                <w:sz w:val="18"/>
                <w:szCs w:val="18"/>
              </w:rPr>
            </w:pPr>
          </w:p>
        </w:tc>
        <w:tc>
          <w:tcPr>
            <w:tcW w:w="699" w:type="dxa"/>
            <w:tcMar>
              <w:top w:w="28" w:type="dxa"/>
              <w:bottom w:w="28" w:type="dxa"/>
            </w:tcMar>
          </w:tcPr>
          <w:p w14:paraId="3CED9AF8" w14:textId="77777777" w:rsidR="0042518D" w:rsidRPr="004C2998" w:rsidRDefault="0042518D" w:rsidP="00EC15CB">
            <w:pPr>
              <w:pStyle w:val="Tabletext"/>
              <w:spacing w:before="0" w:after="0"/>
              <w:rPr>
                <w:b/>
                <w:sz w:val="18"/>
                <w:szCs w:val="18"/>
              </w:rPr>
            </w:pPr>
            <w:r w:rsidRPr="004C2998">
              <w:rPr>
                <w:b/>
                <w:sz w:val="18"/>
                <w:szCs w:val="18"/>
              </w:rPr>
              <w:t>1.1</w:t>
            </w:r>
          </w:p>
        </w:tc>
        <w:tc>
          <w:tcPr>
            <w:tcW w:w="898" w:type="dxa"/>
            <w:vMerge/>
            <w:shd w:val="clear" w:color="auto" w:fill="94D9D5"/>
            <w:tcMar>
              <w:top w:w="28" w:type="dxa"/>
              <w:bottom w:w="28" w:type="dxa"/>
            </w:tcMar>
          </w:tcPr>
          <w:p w14:paraId="025EED9F" w14:textId="77777777" w:rsidR="0042518D" w:rsidRPr="004C2998" w:rsidRDefault="0042518D" w:rsidP="00EC15CB">
            <w:pPr>
              <w:pStyle w:val="Tabletext"/>
              <w:spacing w:before="0" w:after="0"/>
              <w:rPr>
                <w:b/>
                <w:sz w:val="18"/>
                <w:szCs w:val="18"/>
              </w:rPr>
            </w:pPr>
          </w:p>
        </w:tc>
        <w:tc>
          <w:tcPr>
            <w:tcW w:w="6785" w:type="dxa"/>
            <w:tcMar>
              <w:top w:w="28" w:type="dxa"/>
              <w:bottom w:w="28" w:type="dxa"/>
            </w:tcMar>
          </w:tcPr>
          <w:p w14:paraId="0ECE91DB" w14:textId="0BC380CF" w:rsidR="0042518D" w:rsidRPr="004C2998" w:rsidRDefault="007C7ADC" w:rsidP="00EC15CB">
            <w:pPr>
              <w:pStyle w:val="Tabletext"/>
              <w:spacing w:before="0" w:after="0"/>
              <w:rPr>
                <w:b/>
                <w:sz w:val="18"/>
                <w:szCs w:val="18"/>
              </w:rPr>
            </w:pPr>
            <w:r w:rsidRPr="004C2998">
              <w:rPr>
                <w:b/>
                <w:sz w:val="18"/>
                <w:szCs w:val="18"/>
              </w:rPr>
              <w:t>History of lighthouses</w:t>
            </w:r>
          </w:p>
        </w:tc>
        <w:tc>
          <w:tcPr>
            <w:tcW w:w="6214" w:type="dxa"/>
            <w:gridSpan w:val="4"/>
            <w:vMerge/>
            <w:shd w:val="clear" w:color="auto" w:fill="94D9D5"/>
            <w:tcMar>
              <w:top w:w="28" w:type="dxa"/>
              <w:bottom w:w="28" w:type="dxa"/>
            </w:tcMar>
          </w:tcPr>
          <w:p w14:paraId="25BE2EAB" w14:textId="77777777" w:rsidR="0042518D" w:rsidRPr="004C2998" w:rsidRDefault="0042518D" w:rsidP="00EC15CB">
            <w:pPr>
              <w:pStyle w:val="Tabletext"/>
              <w:spacing w:before="0" w:after="0"/>
              <w:rPr>
                <w:sz w:val="18"/>
                <w:szCs w:val="18"/>
              </w:rPr>
            </w:pPr>
          </w:p>
        </w:tc>
      </w:tr>
      <w:tr w:rsidR="00A5490A" w:rsidRPr="00093294" w14:paraId="6A77EED9" w14:textId="77777777" w:rsidTr="00AE666C">
        <w:trPr>
          <w:jc w:val="center"/>
        </w:trPr>
        <w:tc>
          <w:tcPr>
            <w:tcW w:w="587" w:type="dxa"/>
            <w:tcMar>
              <w:top w:w="28" w:type="dxa"/>
              <w:bottom w:w="28" w:type="dxa"/>
            </w:tcMar>
          </w:tcPr>
          <w:p w14:paraId="05E35629"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7D6D2115"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5E9B19B0" w14:textId="77777777" w:rsidR="00A5490A" w:rsidRPr="004C2998" w:rsidRDefault="00A5490A" w:rsidP="00EC15CB">
            <w:pPr>
              <w:pStyle w:val="Tabletext"/>
              <w:spacing w:before="0" w:after="0"/>
              <w:rPr>
                <w:sz w:val="18"/>
                <w:szCs w:val="18"/>
              </w:rPr>
            </w:pPr>
            <w:r w:rsidRPr="004C2998">
              <w:rPr>
                <w:sz w:val="18"/>
                <w:szCs w:val="18"/>
              </w:rPr>
              <w:t>1.1.1</w:t>
            </w:r>
          </w:p>
        </w:tc>
        <w:tc>
          <w:tcPr>
            <w:tcW w:w="6785" w:type="dxa"/>
            <w:tcMar>
              <w:top w:w="28" w:type="dxa"/>
              <w:bottom w:w="28" w:type="dxa"/>
            </w:tcMar>
          </w:tcPr>
          <w:p w14:paraId="7F3566E6" w14:textId="7F201BA1" w:rsidR="00A5490A" w:rsidRPr="004C2998" w:rsidRDefault="00A5490A" w:rsidP="00EC15CB">
            <w:pPr>
              <w:pStyle w:val="Tabletext"/>
              <w:spacing w:before="0" w:after="0"/>
              <w:jc w:val="right"/>
              <w:rPr>
                <w:sz w:val="18"/>
                <w:szCs w:val="18"/>
              </w:rPr>
            </w:pPr>
            <w:r w:rsidRPr="004C2998">
              <w:rPr>
                <w:sz w:val="18"/>
                <w:szCs w:val="18"/>
              </w:rPr>
              <w:t>Why early lighthouses were constructed</w:t>
            </w:r>
          </w:p>
        </w:tc>
        <w:tc>
          <w:tcPr>
            <w:tcW w:w="949" w:type="dxa"/>
            <w:vMerge w:val="restart"/>
            <w:tcMar>
              <w:top w:w="28" w:type="dxa"/>
              <w:bottom w:w="28" w:type="dxa"/>
            </w:tcMar>
            <w:vAlign w:val="center"/>
          </w:tcPr>
          <w:p w14:paraId="3EB99053" w14:textId="62A0FB89" w:rsidR="00A5490A" w:rsidRPr="004C2998" w:rsidRDefault="00A5490A" w:rsidP="00AE666C">
            <w:pPr>
              <w:pStyle w:val="Tabletext"/>
              <w:spacing w:before="0" w:after="0"/>
              <w:jc w:val="center"/>
              <w:rPr>
                <w:sz w:val="18"/>
                <w:szCs w:val="18"/>
              </w:rPr>
            </w:pPr>
            <w:r w:rsidRPr="004C2998">
              <w:rPr>
                <w:sz w:val="18"/>
                <w:szCs w:val="18"/>
              </w:rPr>
              <w:t>1</w:t>
            </w:r>
          </w:p>
        </w:tc>
        <w:tc>
          <w:tcPr>
            <w:tcW w:w="2268" w:type="dxa"/>
            <w:vMerge w:val="restart"/>
            <w:vAlign w:val="center"/>
          </w:tcPr>
          <w:p w14:paraId="6FE282E9" w14:textId="0B55FD5A" w:rsidR="00A5490A" w:rsidRPr="004C2998" w:rsidRDefault="00A5490A" w:rsidP="00EC15CB">
            <w:pPr>
              <w:pStyle w:val="Tabletext"/>
              <w:spacing w:before="0" w:after="0"/>
              <w:rPr>
                <w:sz w:val="18"/>
                <w:szCs w:val="18"/>
              </w:rPr>
            </w:pPr>
          </w:p>
        </w:tc>
        <w:tc>
          <w:tcPr>
            <w:tcW w:w="2410" w:type="dxa"/>
            <w:vMerge w:val="restart"/>
            <w:vAlign w:val="center"/>
          </w:tcPr>
          <w:p w14:paraId="5FC51EC7" w14:textId="55E94D96" w:rsidR="00A5490A" w:rsidRPr="004C2998" w:rsidRDefault="00A5490A" w:rsidP="00EC15CB">
            <w:pPr>
              <w:pStyle w:val="Tabletext"/>
              <w:spacing w:before="0" w:after="0"/>
              <w:rPr>
                <w:sz w:val="18"/>
                <w:szCs w:val="18"/>
              </w:rPr>
            </w:pPr>
          </w:p>
        </w:tc>
        <w:tc>
          <w:tcPr>
            <w:tcW w:w="587" w:type="dxa"/>
            <w:vMerge w:val="restart"/>
            <w:vAlign w:val="center"/>
          </w:tcPr>
          <w:p w14:paraId="283A9522" w14:textId="393BDF21" w:rsidR="00A5490A" w:rsidRPr="004C2998" w:rsidRDefault="00A5490A" w:rsidP="00AE666C">
            <w:pPr>
              <w:pStyle w:val="Tabletext"/>
              <w:spacing w:before="0" w:after="0"/>
              <w:jc w:val="center"/>
              <w:rPr>
                <w:sz w:val="18"/>
                <w:szCs w:val="18"/>
              </w:rPr>
            </w:pPr>
            <w:r w:rsidRPr="004C2998">
              <w:rPr>
                <w:sz w:val="18"/>
                <w:szCs w:val="18"/>
              </w:rPr>
              <w:t>1</w:t>
            </w:r>
          </w:p>
        </w:tc>
      </w:tr>
      <w:tr w:rsidR="00A5490A" w:rsidRPr="00093294" w14:paraId="7A37FB81" w14:textId="77777777" w:rsidTr="00AE666C">
        <w:trPr>
          <w:jc w:val="center"/>
        </w:trPr>
        <w:tc>
          <w:tcPr>
            <w:tcW w:w="587" w:type="dxa"/>
            <w:tcMar>
              <w:top w:w="28" w:type="dxa"/>
              <w:bottom w:w="28" w:type="dxa"/>
            </w:tcMar>
          </w:tcPr>
          <w:p w14:paraId="53A49ACE"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6CD3B756"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112D4AAB" w14:textId="3E0D3ECC" w:rsidR="00A5490A" w:rsidRPr="004C2998" w:rsidRDefault="00A5490A" w:rsidP="00EC15CB">
            <w:pPr>
              <w:pStyle w:val="Tabletext"/>
              <w:spacing w:before="0" w:after="0"/>
              <w:rPr>
                <w:sz w:val="18"/>
                <w:szCs w:val="18"/>
              </w:rPr>
            </w:pPr>
            <w:r w:rsidRPr="004C2998">
              <w:rPr>
                <w:sz w:val="18"/>
                <w:szCs w:val="18"/>
              </w:rPr>
              <w:t>1.1.2</w:t>
            </w:r>
          </w:p>
        </w:tc>
        <w:tc>
          <w:tcPr>
            <w:tcW w:w="6785" w:type="dxa"/>
            <w:tcMar>
              <w:top w:w="28" w:type="dxa"/>
              <w:bottom w:w="28" w:type="dxa"/>
            </w:tcMar>
          </w:tcPr>
          <w:p w14:paraId="11962F4E" w14:textId="7B04B546" w:rsidR="00A5490A" w:rsidRPr="004C2998" w:rsidRDefault="00A5490A" w:rsidP="00EC15CB">
            <w:pPr>
              <w:pStyle w:val="Tabletext"/>
              <w:spacing w:before="0" w:after="0"/>
              <w:jc w:val="right"/>
              <w:rPr>
                <w:sz w:val="18"/>
                <w:szCs w:val="18"/>
              </w:rPr>
            </w:pPr>
            <w:r w:rsidRPr="004C2998">
              <w:rPr>
                <w:sz w:val="18"/>
                <w:szCs w:val="18"/>
              </w:rPr>
              <w:t>Examples of ancient lighthouse</w:t>
            </w:r>
          </w:p>
        </w:tc>
        <w:tc>
          <w:tcPr>
            <w:tcW w:w="949" w:type="dxa"/>
            <w:vMerge/>
            <w:tcMar>
              <w:top w:w="28" w:type="dxa"/>
              <w:bottom w:w="28" w:type="dxa"/>
            </w:tcMar>
            <w:vAlign w:val="center"/>
          </w:tcPr>
          <w:p w14:paraId="49A18B1E" w14:textId="53B828A7" w:rsidR="00A5490A" w:rsidRPr="004C2998" w:rsidRDefault="00A5490A" w:rsidP="00EC15CB">
            <w:pPr>
              <w:pStyle w:val="Tabletext"/>
              <w:spacing w:before="0" w:after="0"/>
              <w:rPr>
                <w:sz w:val="18"/>
                <w:szCs w:val="18"/>
              </w:rPr>
            </w:pPr>
          </w:p>
        </w:tc>
        <w:tc>
          <w:tcPr>
            <w:tcW w:w="2268" w:type="dxa"/>
            <w:vMerge/>
            <w:vAlign w:val="center"/>
          </w:tcPr>
          <w:p w14:paraId="5562D830" w14:textId="77777777" w:rsidR="00A5490A" w:rsidRPr="004C2998" w:rsidRDefault="00A5490A" w:rsidP="00EC15CB">
            <w:pPr>
              <w:pStyle w:val="Tabletext"/>
              <w:spacing w:before="0" w:after="0"/>
              <w:rPr>
                <w:sz w:val="18"/>
                <w:szCs w:val="18"/>
              </w:rPr>
            </w:pPr>
          </w:p>
        </w:tc>
        <w:tc>
          <w:tcPr>
            <w:tcW w:w="2410" w:type="dxa"/>
            <w:vMerge/>
            <w:vAlign w:val="center"/>
          </w:tcPr>
          <w:p w14:paraId="4C0C7E8E" w14:textId="77777777" w:rsidR="00A5490A" w:rsidRPr="004C2998" w:rsidRDefault="00A5490A" w:rsidP="00EC15CB">
            <w:pPr>
              <w:pStyle w:val="Tabletext"/>
              <w:spacing w:before="0" w:after="0"/>
              <w:rPr>
                <w:sz w:val="18"/>
                <w:szCs w:val="18"/>
              </w:rPr>
            </w:pPr>
          </w:p>
        </w:tc>
        <w:tc>
          <w:tcPr>
            <w:tcW w:w="587" w:type="dxa"/>
            <w:vMerge/>
            <w:vAlign w:val="center"/>
          </w:tcPr>
          <w:p w14:paraId="165FF49D" w14:textId="6DB4A34A" w:rsidR="00A5490A" w:rsidRPr="004C2998" w:rsidRDefault="00A5490A" w:rsidP="00AE666C">
            <w:pPr>
              <w:pStyle w:val="Tabletext"/>
              <w:spacing w:before="0" w:after="0"/>
              <w:jc w:val="center"/>
              <w:rPr>
                <w:sz w:val="18"/>
                <w:szCs w:val="18"/>
              </w:rPr>
            </w:pPr>
          </w:p>
        </w:tc>
      </w:tr>
      <w:tr w:rsidR="00A5490A" w:rsidRPr="00093294" w14:paraId="7EBDD8EF" w14:textId="77777777" w:rsidTr="00AE666C">
        <w:trPr>
          <w:jc w:val="center"/>
        </w:trPr>
        <w:tc>
          <w:tcPr>
            <w:tcW w:w="587" w:type="dxa"/>
            <w:tcMar>
              <w:top w:w="28" w:type="dxa"/>
              <w:bottom w:w="28" w:type="dxa"/>
            </w:tcMar>
          </w:tcPr>
          <w:p w14:paraId="2673C7B3"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42C0D8FF"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7B518699" w14:textId="19570942" w:rsidR="00A5490A" w:rsidRPr="004C2998" w:rsidRDefault="00A5490A" w:rsidP="00EC15CB">
            <w:pPr>
              <w:pStyle w:val="Tabletext"/>
              <w:spacing w:before="0" w:after="0"/>
              <w:rPr>
                <w:sz w:val="18"/>
                <w:szCs w:val="18"/>
              </w:rPr>
            </w:pPr>
            <w:r w:rsidRPr="004C2998">
              <w:rPr>
                <w:sz w:val="18"/>
                <w:szCs w:val="18"/>
              </w:rPr>
              <w:t>1.1.3</w:t>
            </w:r>
          </w:p>
        </w:tc>
        <w:tc>
          <w:tcPr>
            <w:tcW w:w="6785" w:type="dxa"/>
            <w:tcMar>
              <w:top w:w="28" w:type="dxa"/>
              <w:bottom w:w="28" w:type="dxa"/>
            </w:tcMar>
          </w:tcPr>
          <w:p w14:paraId="01A5A53B" w14:textId="062B9016" w:rsidR="00A5490A" w:rsidRPr="004C2998" w:rsidRDefault="00A5490A" w:rsidP="00EC15CB">
            <w:pPr>
              <w:pStyle w:val="Tabletext"/>
              <w:spacing w:before="0" w:after="0"/>
              <w:jc w:val="right"/>
              <w:rPr>
                <w:sz w:val="18"/>
                <w:szCs w:val="18"/>
              </w:rPr>
            </w:pPr>
            <w:r w:rsidRPr="004C2998">
              <w:rPr>
                <w:sz w:val="18"/>
                <w:szCs w:val="18"/>
              </w:rPr>
              <w:t>Definition of an historic lighthouse</w:t>
            </w:r>
          </w:p>
        </w:tc>
        <w:tc>
          <w:tcPr>
            <w:tcW w:w="949" w:type="dxa"/>
            <w:vMerge/>
            <w:tcMar>
              <w:top w:w="28" w:type="dxa"/>
              <w:bottom w:w="28" w:type="dxa"/>
            </w:tcMar>
            <w:vAlign w:val="center"/>
          </w:tcPr>
          <w:p w14:paraId="4AC06F79" w14:textId="763F27D5" w:rsidR="00A5490A" w:rsidRPr="004C2998" w:rsidRDefault="00A5490A" w:rsidP="00EC15CB">
            <w:pPr>
              <w:pStyle w:val="Tabletext"/>
              <w:spacing w:before="0" w:after="0"/>
              <w:rPr>
                <w:sz w:val="18"/>
                <w:szCs w:val="18"/>
              </w:rPr>
            </w:pPr>
          </w:p>
        </w:tc>
        <w:tc>
          <w:tcPr>
            <w:tcW w:w="2268" w:type="dxa"/>
            <w:vMerge/>
            <w:vAlign w:val="center"/>
          </w:tcPr>
          <w:p w14:paraId="538140C9" w14:textId="77777777" w:rsidR="00A5490A" w:rsidRPr="004C2998" w:rsidRDefault="00A5490A" w:rsidP="00EC15CB">
            <w:pPr>
              <w:pStyle w:val="Tabletext"/>
              <w:spacing w:before="0" w:after="0"/>
              <w:rPr>
                <w:sz w:val="18"/>
                <w:szCs w:val="18"/>
              </w:rPr>
            </w:pPr>
          </w:p>
        </w:tc>
        <w:tc>
          <w:tcPr>
            <w:tcW w:w="2410" w:type="dxa"/>
            <w:vMerge/>
            <w:vAlign w:val="center"/>
          </w:tcPr>
          <w:p w14:paraId="209F3D6E" w14:textId="77777777" w:rsidR="00A5490A" w:rsidRPr="004C2998" w:rsidRDefault="00A5490A" w:rsidP="00EC15CB">
            <w:pPr>
              <w:pStyle w:val="Tabletext"/>
              <w:spacing w:before="0" w:after="0"/>
              <w:rPr>
                <w:sz w:val="18"/>
                <w:szCs w:val="18"/>
              </w:rPr>
            </w:pPr>
          </w:p>
        </w:tc>
        <w:tc>
          <w:tcPr>
            <w:tcW w:w="587" w:type="dxa"/>
            <w:vMerge/>
            <w:vAlign w:val="center"/>
          </w:tcPr>
          <w:p w14:paraId="180479B5" w14:textId="09553AF7" w:rsidR="00A5490A" w:rsidRPr="004C2998" w:rsidRDefault="00A5490A" w:rsidP="00AE666C">
            <w:pPr>
              <w:pStyle w:val="Tabletext"/>
              <w:spacing w:before="0" w:after="0"/>
              <w:jc w:val="center"/>
              <w:rPr>
                <w:sz w:val="18"/>
                <w:szCs w:val="18"/>
              </w:rPr>
            </w:pPr>
          </w:p>
        </w:tc>
      </w:tr>
      <w:tr w:rsidR="00A5490A" w:rsidRPr="00093294" w14:paraId="3D11116D" w14:textId="77777777" w:rsidTr="00AE666C">
        <w:trPr>
          <w:jc w:val="center"/>
        </w:trPr>
        <w:tc>
          <w:tcPr>
            <w:tcW w:w="587" w:type="dxa"/>
            <w:tcMar>
              <w:top w:w="28" w:type="dxa"/>
              <w:bottom w:w="28" w:type="dxa"/>
            </w:tcMar>
          </w:tcPr>
          <w:p w14:paraId="30FBEC6D"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4BA9DA34"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4E24D71B" w14:textId="495C5144" w:rsidR="00A5490A" w:rsidRPr="004C2998" w:rsidRDefault="00A5490A" w:rsidP="00EC15CB">
            <w:pPr>
              <w:pStyle w:val="Tabletext"/>
              <w:spacing w:before="0" w:after="0"/>
              <w:rPr>
                <w:sz w:val="18"/>
                <w:szCs w:val="18"/>
              </w:rPr>
            </w:pPr>
            <w:r w:rsidRPr="004C2998">
              <w:rPr>
                <w:sz w:val="18"/>
                <w:szCs w:val="18"/>
              </w:rPr>
              <w:t>1.1.4</w:t>
            </w:r>
          </w:p>
        </w:tc>
        <w:tc>
          <w:tcPr>
            <w:tcW w:w="6785" w:type="dxa"/>
            <w:tcMar>
              <w:top w:w="28" w:type="dxa"/>
              <w:bottom w:w="28" w:type="dxa"/>
            </w:tcMar>
          </w:tcPr>
          <w:p w14:paraId="765CF4F5" w14:textId="459806BD" w:rsidR="00A5490A" w:rsidRPr="004C2998" w:rsidRDefault="00A5490A" w:rsidP="00EC15CB">
            <w:pPr>
              <w:pStyle w:val="Tabletext"/>
              <w:spacing w:before="0" w:after="0"/>
              <w:jc w:val="right"/>
              <w:rPr>
                <w:sz w:val="18"/>
                <w:szCs w:val="18"/>
              </w:rPr>
            </w:pPr>
            <w:r w:rsidRPr="004C2998">
              <w:rPr>
                <w:sz w:val="18"/>
                <w:szCs w:val="18"/>
              </w:rPr>
              <w:t>Developments from the 18</w:t>
            </w:r>
            <w:r w:rsidRPr="004C2998">
              <w:rPr>
                <w:sz w:val="18"/>
                <w:szCs w:val="18"/>
                <w:vertAlign w:val="superscript"/>
              </w:rPr>
              <w:t>th</w:t>
            </w:r>
            <w:r w:rsidRPr="004C2998">
              <w:rPr>
                <w:sz w:val="18"/>
                <w:szCs w:val="18"/>
              </w:rPr>
              <w:t xml:space="preserve"> century</w:t>
            </w:r>
          </w:p>
        </w:tc>
        <w:tc>
          <w:tcPr>
            <w:tcW w:w="949" w:type="dxa"/>
            <w:vMerge/>
            <w:tcMar>
              <w:top w:w="28" w:type="dxa"/>
              <w:bottom w:w="28" w:type="dxa"/>
            </w:tcMar>
            <w:vAlign w:val="center"/>
          </w:tcPr>
          <w:p w14:paraId="672E4626" w14:textId="310BAD13" w:rsidR="00A5490A" w:rsidRPr="004C2998" w:rsidRDefault="00A5490A" w:rsidP="00EC15CB">
            <w:pPr>
              <w:pStyle w:val="Tabletext"/>
              <w:spacing w:before="0" w:after="0"/>
              <w:rPr>
                <w:sz w:val="18"/>
                <w:szCs w:val="18"/>
              </w:rPr>
            </w:pPr>
          </w:p>
        </w:tc>
        <w:tc>
          <w:tcPr>
            <w:tcW w:w="2268" w:type="dxa"/>
            <w:vMerge/>
            <w:vAlign w:val="center"/>
          </w:tcPr>
          <w:p w14:paraId="7546166A" w14:textId="77777777" w:rsidR="00A5490A" w:rsidRPr="004C2998" w:rsidRDefault="00A5490A" w:rsidP="00EC15CB">
            <w:pPr>
              <w:pStyle w:val="Tabletext"/>
              <w:spacing w:before="0" w:after="0"/>
              <w:rPr>
                <w:sz w:val="18"/>
                <w:szCs w:val="18"/>
              </w:rPr>
            </w:pPr>
          </w:p>
        </w:tc>
        <w:tc>
          <w:tcPr>
            <w:tcW w:w="2410" w:type="dxa"/>
            <w:vMerge/>
            <w:vAlign w:val="center"/>
          </w:tcPr>
          <w:p w14:paraId="1CD6CEF4" w14:textId="77777777" w:rsidR="00A5490A" w:rsidRPr="004C2998" w:rsidRDefault="00A5490A" w:rsidP="00EC15CB">
            <w:pPr>
              <w:pStyle w:val="Tabletext"/>
              <w:spacing w:before="0" w:after="0"/>
              <w:rPr>
                <w:sz w:val="18"/>
                <w:szCs w:val="18"/>
              </w:rPr>
            </w:pPr>
          </w:p>
        </w:tc>
        <w:tc>
          <w:tcPr>
            <w:tcW w:w="587" w:type="dxa"/>
            <w:vMerge/>
            <w:vAlign w:val="center"/>
          </w:tcPr>
          <w:p w14:paraId="77CE3696" w14:textId="4D9604E9" w:rsidR="00A5490A" w:rsidRPr="004C2998" w:rsidRDefault="00A5490A" w:rsidP="00AE666C">
            <w:pPr>
              <w:pStyle w:val="Tabletext"/>
              <w:spacing w:before="0" w:after="0"/>
              <w:jc w:val="center"/>
              <w:rPr>
                <w:sz w:val="18"/>
                <w:szCs w:val="18"/>
              </w:rPr>
            </w:pPr>
          </w:p>
        </w:tc>
      </w:tr>
      <w:tr w:rsidR="00A5490A" w:rsidRPr="00093294" w14:paraId="5E4215D3" w14:textId="77777777" w:rsidTr="00AE666C">
        <w:trPr>
          <w:jc w:val="center"/>
        </w:trPr>
        <w:tc>
          <w:tcPr>
            <w:tcW w:w="587" w:type="dxa"/>
            <w:tcMar>
              <w:top w:w="28" w:type="dxa"/>
              <w:bottom w:w="28" w:type="dxa"/>
            </w:tcMar>
          </w:tcPr>
          <w:p w14:paraId="1612EF33"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6F6F2E5F"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1752F138" w14:textId="0BDADCFA" w:rsidR="00A5490A" w:rsidRPr="004C2998" w:rsidRDefault="00A5490A" w:rsidP="00EC15CB">
            <w:pPr>
              <w:pStyle w:val="Tabletext"/>
              <w:spacing w:before="0" w:after="0"/>
              <w:rPr>
                <w:sz w:val="18"/>
                <w:szCs w:val="18"/>
              </w:rPr>
            </w:pPr>
            <w:r w:rsidRPr="004C2998">
              <w:rPr>
                <w:sz w:val="18"/>
                <w:szCs w:val="18"/>
              </w:rPr>
              <w:t>1.1.5</w:t>
            </w:r>
          </w:p>
        </w:tc>
        <w:tc>
          <w:tcPr>
            <w:tcW w:w="6785" w:type="dxa"/>
            <w:tcMar>
              <w:top w:w="28" w:type="dxa"/>
              <w:bottom w:w="28" w:type="dxa"/>
            </w:tcMar>
          </w:tcPr>
          <w:p w14:paraId="63FCAAD0" w14:textId="3CF1FB7C" w:rsidR="00A5490A" w:rsidRPr="004C2998" w:rsidRDefault="00A5490A" w:rsidP="00EC15CB">
            <w:pPr>
              <w:pStyle w:val="Tabletext"/>
              <w:spacing w:before="0" w:after="0"/>
              <w:jc w:val="right"/>
              <w:rPr>
                <w:sz w:val="18"/>
                <w:szCs w:val="18"/>
              </w:rPr>
            </w:pPr>
            <w:r w:rsidRPr="004C2998">
              <w:rPr>
                <w:rFonts w:cs="Arial"/>
                <w:sz w:val="18"/>
                <w:szCs w:val="18"/>
              </w:rPr>
              <w:t>Examples of 19</w:t>
            </w:r>
            <w:r w:rsidRPr="004C2998">
              <w:rPr>
                <w:rFonts w:cs="Arial"/>
                <w:sz w:val="18"/>
                <w:szCs w:val="18"/>
                <w:vertAlign w:val="superscript"/>
              </w:rPr>
              <w:t>th</w:t>
            </w:r>
            <w:r w:rsidRPr="004C2998">
              <w:rPr>
                <w:rFonts w:cs="Arial"/>
                <w:sz w:val="18"/>
                <w:szCs w:val="18"/>
              </w:rPr>
              <w:t xml:space="preserve"> and 20</w:t>
            </w:r>
            <w:r w:rsidRPr="004C2998">
              <w:rPr>
                <w:rFonts w:cs="Arial"/>
                <w:sz w:val="18"/>
                <w:szCs w:val="18"/>
                <w:vertAlign w:val="superscript"/>
              </w:rPr>
              <w:t>th</w:t>
            </w:r>
            <w:r w:rsidRPr="004C2998">
              <w:rPr>
                <w:rFonts w:cs="Arial"/>
                <w:sz w:val="18"/>
                <w:szCs w:val="18"/>
              </w:rPr>
              <w:t xml:space="preserve"> century historic lighthouses</w:t>
            </w:r>
          </w:p>
        </w:tc>
        <w:tc>
          <w:tcPr>
            <w:tcW w:w="949" w:type="dxa"/>
            <w:vMerge/>
            <w:tcMar>
              <w:top w:w="28" w:type="dxa"/>
              <w:bottom w:w="28" w:type="dxa"/>
            </w:tcMar>
          </w:tcPr>
          <w:p w14:paraId="6F31D39D" w14:textId="1C2BCD07" w:rsidR="00A5490A" w:rsidRPr="004C2998" w:rsidRDefault="00A5490A" w:rsidP="00EC15CB">
            <w:pPr>
              <w:pStyle w:val="Tabletext"/>
              <w:spacing w:before="0" w:after="0"/>
              <w:rPr>
                <w:sz w:val="18"/>
                <w:szCs w:val="18"/>
              </w:rPr>
            </w:pPr>
          </w:p>
        </w:tc>
        <w:tc>
          <w:tcPr>
            <w:tcW w:w="2268" w:type="dxa"/>
            <w:vMerge/>
          </w:tcPr>
          <w:p w14:paraId="65901702" w14:textId="77777777" w:rsidR="00A5490A" w:rsidRPr="004C2998" w:rsidRDefault="00A5490A" w:rsidP="00EC15CB">
            <w:pPr>
              <w:pStyle w:val="Tabletext"/>
              <w:spacing w:before="0" w:after="0"/>
              <w:rPr>
                <w:sz w:val="18"/>
                <w:szCs w:val="18"/>
              </w:rPr>
            </w:pPr>
          </w:p>
        </w:tc>
        <w:tc>
          <w:tcPr>
            <w:tcW w:w="2410" w:type="dxa"/>
            <w:vMerge/>
          </w:tcPr>
          <w:p w14:paraId="63CF93FF" w14:textId="77777777" w:rsidR="00A5490A" w:rsidRPr="004C2998" w:rsidRDefault="00A5490A" w:rsidP="00EC15CB">
            <w:pPr>
              <w:pStyle w:val="Tabletext"/>
              <w:spacing w:before="0" w:after="0"/>
              <w:rPr>
                <w:sz w:val="18"/>
                <w:szCs w:val="18"/>
              </w:rPr>
            </w:pPr>
          </w:p>
        </w:tc>
        <w:tc>
          <w:tcPr>
            <w:tcW w:w="587" w:type="dxa"/>
            <w:vMerge/>
            <w:vAlign w:val="center"/>
          </w:tcPr>
          <w:p w14:paraId="2D6D8989" w14:textId="12670663" w:rsidR="00A5490A" w:rsidRPr="004C2998" w:rsidRDefault="00A5490A" w:rsidP="00AE666C">
            <w:pPr>
              <w:pStyle w:val="Tabletext"/>
              <w:spacing w:before="0" w:after="0"/>
              <w:jc w:val="center"/>
              <w:rPr>
                <w:sz w:val="18"/>
                <w:szCs w:val="18"/>
              </w:rPr>
            </w:pPr>
          </w:p>
        </w:tc>
      </w:tr>
      <w:tr w:rsidR="00C27FE2" w:rsidRPr="00093294" w14:paraId="4C8B6AE2" w14:textId="77777777" w:rsidTr="00AE666C">
        <w:trPr>
          <w:tblHeader/>
          <w:jc w:val="center"/>
        </w:trPr>
        <w:tc>
          <w:tcPr>
            <w:tcW w:w="587" w:type="dxa"/>
            <w:tcMar>
              <w:top w:w="28" w:type="dxa"/>
              <w:bottom w:w="28" w:type="dxa"/>
            </w:tcMar>
          </w:tcPr>
          <w:p w14:paraId="284C1D51" w14:textId="77777777" w:rsidR="00C27FE2" w:rsidRPr="004C2998" w:rsidRDefault="00C27FE2" w:rsidP="00EC15CB">
            <w:pPr>
              <w:pStyle w:val="Tabletext"/>
              <w:spacing w:before="0" w:after="0"/>
              <w:rPr>
                <w:b/>
                <w:sz w:val="18"/>
                <w:szCs w:val="18"/>
              </w:rPr>
            </w:pPr>
          </w:p>
        </w:tc>
        <w:tc>
          <w:tcPr>
            <w:tcW w:w="699" w:type="dxa"/>
            <w:tcMar>
              <w:top w:w="28" w:type="dxa"/>
              <w:bottom w:w="28" w:type="dxa"/>
            </w:tcMar>
          </w:tcPr>
          <w:p w14:paraId="0B0D61DA" w14:textId="77777777" w:rsidR="00C27FE2" w:rsidRPr="004C2998" w:rsidRDefault="00C27FE2" w:rsidP="00EC15CB">
            <w:pPr>
              <w:pStyle w:val="Tabletext"/>
              <w:spacing w:before="0" w:after="0"/>
              <w:rPr>
                <w:b/>
                <w:sz w:val="18"/>
                <w:szCs w:val="18"/>
              </w:rPr>
            </w:pPr>
            <w:r w:rsidRPr="004C2998">
              <w:rPr>
                <w:b/>
                <w:sz w:val="18"/>
                <w:szCs w:val="18"/>
              </w:rPr>
              <w:t>1.2</w:t>
            </w:r>
          </w:p>
        </w:tc>
        <w:tc>
          <w:tcPr>
            <w:tcW w:w="898" w:type="dxa"/>
            <w:shd w:val="clear" w:color="auto" w:fill="94D9D5"/>
            <w:tcMar>
              <w:top w:w="28" w:type="dxa"/>
              <w:bottom w:w="28" w:type="dxa"/>
            </w:tcMar>
          </w:tcPr>
          <w:p w14:paraId="1B6FAF3B" w14:textId="77777777" w:rsidR="00C27FE2" w:rsidRPr="004C2998" w:rsidRDefault="00C27FE2" w:rsidP="00EC15CB">
            <w:pPr>
              <w:pStyle w:val="Tabletext"/>
              <w:spacing w:before="0" w:after="0"/>
              <w:rPr>
                <w:b/>
                <w:sz w:val="18"/>
                <w:szCs w:val="18"/>
              </w:rPr>
            </w:pPr>
          </w:p>
        </w:tc>
        <w:tc>
          <w:tcPr>
            <w:tcW w:w="6785" w:type="dxa"/>
            <w:tcMar>
              <w:top w:w="28" w:type="dxa"/>
              <w:bottom w:w="28" w:type="dxa"/>
            </w:tcMar>
          </w:tcPr>
          <w:p w14:paraId="26A22567" w14:textId="4926D415" w:rsidR="00C27FE2" w:rsidRPr="004C2998" w:rsidRDefault="007C7ADC" w:rsidP="00EC15CB">
            <w:pPr>
              <w:pStyle w:val="Tabletext"/>
              <w:spacing w:before="0" w:after="0"/>
              <w:rPr>
                <w:b/>
                <w:sz w:val="18"/>
                <w:szCs w:val="18"/>
              </w:rPr>
            </w:pPr>
            <w:r w:rsidRPr="004C2998">
              <w:rPr>
                <w:b/>
                <w:sz w:val="18"/>
                <w:szCs w:val="18"/>
              </w:rPr>
              <w:t>Components of historic lighthouses</w:t>
            </w:r>
          </w:p>
        </w:tc>
        <w:tc>
          <w:tcPr>
            <w:tcW w:w="6214" w:type="dxa"/>
            <w:gridSpan w:val="4"/>
            <w:shd w:val="clear" w:color="auto" w:fill="94D9D5"/>
            <w:tcMar>
              <w:top w:w="28" w:type="dxa"/>
              <w:bottom w:w="28" w:type="dxa"/>
            </w:tcMar>
            <w:vAlign w:val="center"/>
          </w:tcPr>
          <w:p w14:paraId="3581B862" w14:textId="77777777" w:rsidR="00C27FE2" w:rsidRPr="004C2998" w:rsidRDefault="00C27FE2" w:rsidP="00AE666C">
            <w:pPr>
              <w:pStyle w:val="Tabletext"/>
              <w:spacing w:before="0" w:after="0"/>
              <w:jc w:val="center"/>
              <w:rPr>
                <w:b/>
                <w:sz w:val="18"/>
                <w:szCs w:val="18"/>
              </w:rPr>
            </w:pPr>
          </w:p>
        </w:tc>
      </w:tr>
      <w:tr w:rsidR="00A5490A" w:rsidRPr="00093294" w14:paraId="6DBECC53" w14:textId="77777777" w:rsidTr="00A5490A">
        <w:trPr>
          <w:tblHeader/>
          <w:jc w:val="center"/>
        </w:trPr>
        <w:tc>
          <w:tcPr>
            <w:tcW w:w="587" w:type="dxa"/>
            <w:tcMar>
              <w:top w:w="28" w:type="dxa"/>
              <w:bottom w:w="28" w:type="dxa"/>
            </w:tcMar>
          </w:tcPr>
          <w:p w14:paraId="1B902D6E"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052B99D3"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74B8E45A" w14:textId="77777777" w:rsidR="00A5490A" w:rsidRPr="004C2998" w:rsidRDefault="00A5490A" w:rsidP="00EC15CB">
            <w:pPr>
              <w:pStyle w:val="Tabletext"/>
              <w:spacing w:before="0" w:after="0"/>
              <w:rPr>
                <w:sz w:val="18"/>
                <w:szCs w:val="18"/>
              </w:rPr>
            </w:pPr>
            <w:r w:rsidRPr="004C2998">
              <w:rPr>
                <w:sz w:val="18"/>
                <w:szCs w:val="18"/>
              </w:rPr>
              <w:t>1.2.1</w:t>
            </w:r>
          </w:p>
        </w:tc>
        <w:tc>
          <w:tcPr>
            <w:tcW w:w="6785" w:type="dxa"/>
            <w:tcMar>
              <w:top w:w="28" w:type="dxa"/>
              <w:bottom w:w="28" w:type="dxa"/>
            </w:tcMar>
          </w:tcPr>
          <w:p w14:paraId="741D5371" w14:textId="4F245FCB" w:rsidR="00A5490A" w:rsidRPr="004C2998" w:rsidRDefault="00A5490A" w:rsidP="00EC15CB">
            <w:pPr>
              <w:pStyle w:val="Tabletext"/>
              <w:spacing w:before="0" w:after="0"/>
              <w:jc w:val="right"/>
              <w:rPr>
                <w:sz w:val="18"/>
                <w:szCs w:val="18"/>
              </w:rPr>
            </w:pPr>
            <w:r w:rsidRPr="004C2998">
              <w:rPr>
                <w:rFonts w:cs="Arial"/>
                <w:sz w:val="18"/>
                <w:szCs w:val="18"/>
              </w:rPr>
              <w:t>Development of light sources</w:t>
            </w:r>
          </w:p>
        </w:tc>
        <w:tc>
          <w:tcPr>
            <w:tcW w:w="949" w:type="dxa"/>
            <w:vMerge w:val="restart"/>
            <w:tcMar>
              <w:top w:w="28" w:type="dxa"/>
              <w:bottom w:w="28" w:type="dxa"/>
            </w:tcMar>
            <w:vAlign w:val="center"/>
          </w:tcPr>
          <w:p w14:paraId="241714E8" w14:textId="6CED48BF" w:rsidR="00A5490A" w:rsidRPr="004C2998" w:rsidRDefault="00A5490A" w:rsidP="00AE666C">
            <w:pPr>
              <w:pStyle w:val="Tabletext"/>
              <w:spacing w:before="0" w:after="0"/>
              <w:jc w:val="center"/>
              <w:rPr>
                <w:sz w:val="18"/>
                <w:szCs w:val="18"/>
              </w:rPr>
            </w:pPr>
            <w:r w:rsidRPr="004C2998">
              <w:rPr>
                <w:sz w:val="18"/>
                <w:szCs w:val="18"/>
              </w:rPr>
              <w:t>2</w:t>
            </w:r>
          </w:p>
        </w:tc>
        <w:tc>
          <w:tcPr>
            <w:tcW w:w="2268" w:type="dxa"/>
            <w:vMerge w:val="restart"/>
            <w:tcMar>
              <w:top w:w="28" w:type="dxa"/>
              <w:bottom w:w="28" w:type="dxa"/>
            </w:tcMar>
          </w:tcPr>
          <w:p w14:paraId="2489CFB1" w14:textId="7CE52FB9" w:rsidR="00A5490A" w:rsidRPr="004C2998" w:rsidRDefault="00A5490A" w:rsidP="00EC15CB">
            <w:pPr>
              <w:pStyle w:val="Tabletext"/>
              <w:spacing w:before="0" w:after="0"/>
              <w:rPr>
                <w:sz w:val="18"/>
                <w:szCs w:val="18"/>
              </w:rPr>
            </w:pPr>
          </w:p>
        </w:tc>
        <w:tc>
          <w:tcPr>
            <w:tcW w:w="2410" w:type="dxa"/>
            <w:vMerge w:val="restart"/>
            <w:tcMar>
              <w:top w:w="28" w:type="dxa"/>
              <w:bottom w:w="28" w:type="dxa"/>
            </w:tcMar>
            <w:vAlign w:val="center"/>
          </w:tcPr>
          <w:p w14:paraId="55F170BF" w14:textId="59651373" w:rsidR="00A5490A" w:rsidRPr="004C2998" w:rsidRDefault="00A5490A" w:rsidP="00A5490A">
            <w:pPr>
              <w:pStyle w:val="Tabletext"/>
              <w:spacing w:before="0" w:after="0"/>
              <w:rPr>
                <w:sz w:val="18"/>
                <w:szCs w:val="18"/>
              </w:rPr>
            </w:pPr>
            <w:r w:rsidRPr="004C2998">
              <w:rPr>
                <w:sz w:val="18"/>
                <w:szCs w:val="18"/>
              </w:rPr>
              <w:t>GL 1080</w:t>
            </w:r>
          </w:p>
        </w:tc>
        <w:tc>
          <w:tcPr>
            <w:tcW w:w="587" w:type="dxa"/>
            <w:vMerge w:val="restart"/>
            <w:tcMar>
              <w:top w:w="28" w:type="dxa"/>
              <w:bottom w:w="28" w:type="dxa"/>
            </w:tcMar>
            <w:vAlign w:val="center"/>
          </w:tcPr>
          <w:p w14:paraId="2A7F391D" w14:textId="4143A4ED" w:rsidR="00A5490A" w:rsidRPr="004C2998" w:rsidRDefault="00A5490A" w:rsidP="00AE666C">
            <w:pPr>
              <w:pStyle w:val="Tabletext"/>
              <w:spacing w:before="0" w:after="0"/>
              <w:jc w:val="center"/>
              <w:rPr>
                <w:sz w:val="18"/>
                <w:szCs w:val="18"/>
              </w:rPr>
            </w:pPr>
            <w:r w:rsidRPr="004C2998">
              <w:rPr>
                <w:sz w:val="18"/>
                <w:szCs w:val="18"/>
              </w:rPr>
              <w:t>2</w:t>
            </w:r>
          </w:p>
        </w:tc>
      </w:tr>
      <w:tr w:rsidR="00A5490A" w:rsidRPr="00093294" w14:paraId="7E4DDD20" w14:textId="77777777" w:rsidTr="00AE666C">
        <w:trPr>
          <w:tblHeader/>
          <w:jc w:val="center"/>
        </w:trPr>
        <w:tc>
          <w:tcPr>
            <w:tcW w:w="587" w:type="dxa"/>
            <w:tcMar>
              <w:top w:w="28" w:type="dxa"/>
              <w:bottom w:w="28" w:type="dxa"/>
            </w:tcMar>
          </w:tcPr>
          <w:p w14:paraId="1C411899"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08596905"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691EAA93" w14:textId="1EA35C45" w:rsidR="00A5490A" w:rsidRPr="004C2998" w:rsidRDefault="00A5490A" w:rsidP="00EC15CB">
            <w:pPr>
              <w:pStyle w:val="Tabletext"/>
              <w:spacing w:before="0" w:after="0"/>
              <w:rPr>
                <w:sz w:val="18"/>
                <w:szCs w:val="18"/>
              </w:rPr>
            </w:pPr>
            <w:r w:rsidRPr="004C2998">
              <w:rPr>
                <w:sz w:val="18"/>
                <w:szCs w:val="18"/>
              </w:rPr>
              <w:t>1.2.2</w:t>
            </w:r>
          </w:p>
        </w:tc>
        <w:tc>
          <w:tcPr>
            <w:tcW w:w="6785" w:type="dxa"/>
            <w:tcMar>
              <w:top w:w="28" w:type="dxa"/>
              <w:bottom w:w="28" w:type="dxa"/>
            </w:tcMar>
          </w:tcPr>
          <w:p w14:paraId="5882A75C" w14:textId="40A158E7" w:rsidR="00A5490A" w:rsidRPr="004C2998" w:rsidRDefault="00A5490A" w:rsidP="00EC15CB">
            <w:pPr>
              <w:pStyle w:val="Tabletext"/>
              <w:spacing w:before="0" w:after="0"/>
              <w:jc w:val="right"/>
              <w:rPr>
                <w:sz w:val="18"/>
                <w:szCs w:val="18"/>
              </w:rPr>
            </w:pPr>
            <w:r w:rsidRPr="004C2998">
              <w:rPr>
                <w:rFonts w:cs="Arial"/>
                <w:sz w:val="18"/>
                <w:szCs w:val="18"/>
              </w:rPr>
              <w:t>Development of sound signals</w:t>
            </w:r>
          </w:p>
        </w:tc>
        <w:tc>
          <w:tcPr>
            <w:tcW w:w="949" w:type="dxa"/>
            <w:vMerge/>
            <w:tcMar>
              <w:top w:w="28" w:type="dxa"/>
              <w:bottom w:w="28" w:type="dxa"/>
            </w:tcMar>
          </w:tcPr>
          <w:p w14:paraId="275B6C16" w14:textId="42E787B7" w:rsidR="00A5490A" w:rsidRPr="004C2998" w:rsidRDefault="00A5490A" w:rsidP="00EC15CB">
            <w:pPr>
              <w:pStyle w:val="Tabletext"/>
              <w:spacing w:before="0" w:after="0"/>
              <w:rPr>
                <w:sz w:val="18"/>
                <w:szCs w:val="18"/>
              </w:rPr>
            </w:pPr>
          </w:p>
        </w:tc>
        <w:tc>
          <w:tcPr>
            <w:tcW w:w="2268" w:type="dxa"/>
            <w:vMerge/>
            <w:tcMar>
              <w:top w:w="28" w:type="dxa"/>
              <w:bottom w:w="28" w:type="dxa"/>
            </w:tcMar>
          </w:tcPr>
          <w:p w14:paraId="794E3E89" w14:textId="77777777" w:rsidR="00A5490A" w:rsidRPr="004C2998" w:rsidRDefault="00A5490A" w:rsidP="00EC15CB">
            <w:pPr>
              <w:pStyle w:val="Tabletext"/>
              <w:spacing w:before="0" w:after="0"/>
              <w:rPr>
                <w:sz w:val="18"/>
                <w:szCs w:val="18"/>
              </w:rPr>
            </w:pPr>
          </w:p>
        </w:tc>
        <w:tc>
          <w:tcPr>
            <w:tcW w:w="2410" w:type="dxa"/>
            <w:vMerge/>
            <w:tcMar>
              <w:top w:w="28" w:type="dxa"/>
              <w:bottom w:w="28" w:type="dxa"/>
            </w:tcMar>
          </w:tcPr>
          <w:p w14:paraId="49C216F7" w14:textId="77777777" w:rsidR="00A5490A" w:rsidRPr="004C2998" w:rsidRDefault="00A5490A" w:rsidP="00EC15CB">
            <w:pPr>
              <w:pStyle w:val="Tabletext"/>
              <w:spacing w:before="0" w:after="0"/>
              <w:rPr>
                <w:sz w:val="18"/>
                <w:szCs w:val="18"/>
              </w:rPr>
            </w:pPr>
          </w:p>
        </w:tc>
        <w:tc>
          <w:tcPr>
            <w:tcW w:w="587" w:type="dxa"/>
            <w:vMerge/>
            <w:tcMar>
              <w:top w:w="28" w:type="dxa"/>
              <w:bottom w:w="28" w:type="dxa"/>
            </w:tcMar>
            <w:vAlign w:val="center"/>
          </w:tcPr>
          <w:p w14:paraId="35F7CBB0" w14:textId="67B7E6BF" w:rsidR="00A5490A" w:rsidRPr="004C2998" w:rsidRDefault="00A5490A" w:rsidP="00AE666C">
            <w:pPr>
              <w:pStyle w:val="Tabletext"/>
              <w:spacing w:before="0" w:after="0"/>
              <w:jc w:val="center"/>
              <w:rPr>
                <w:sz w:val="18"/>
                <w:szCs w:val="18"/>
              </w:rPr>
            </w:pPr>
          </w:p>
        </w:tc>
      </w:tr>
      <w:tr w:rsidR="00A5490A" w:rsidRPr="00093294" w14:paraId="34D24711" w14:textId="77777777" w:rsidTr="00AE666C">
        <w:trPr>
          <w:tblHeader/>
          <w:jc w:val="center"/>
        </w:trPr>
        <w:tc>
          <w:tcPr>
            <w:tcW w:w="587" w:type="dxa"/>
            <w:tcMar>
              <w:top w:w="28" w:type="dxa"/>
              <w:bottom w:w="28" w:type="dxa"/>
            </w:tcMar>
          </w:tcPr>
          <w:p w14:paraId="55F1E757"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3C44D3FD"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37857384" w14:textId="2EA97BF3" w:rsidR="00A5490A" w:rsidRPr="004C2998" w:rsidRDefault="00A5490A" w:rsidP="00EC15CB">
            <w:pPr>
              <w:pStyle w:val="Tabletext"/>
              <w:spacing w:before="0" w:after="0"/>
              <w:rPr>
                <w:sz w:val="18"/>
                <w:szCs w:val="18"/>
              </w:rPr>
            </w:pPr>
            <w:r w:rsidRPr="004C2998">
              <w:rPr>
                <w:sz w:val="18"/>
                <w:szCs w:val="18"/>
              </w:rPr>
              <w:t>1.2.3</w:t>
            </w:r>
          </w:p>
        </w:tc>
        <w:tc>
          <w:tcPr>
            <w:tcW w:w="6785" w:type="dxa"/>
            <w:tcMar>
              <w:top w:w="28" w:type="dxa"/>
              <w:bottom w:w="28" w:type="dxa"/>
            </w:tcMar>
          </w:tcPr>
          <w:p w14:paraId="15AD6A4B" w14:textId="09BC7267" w:rsidR="00A5490A" w:rsidRPr="004C2998" w:rsidRDefault="00A5490A" w:rsidP="00EC15CB">
            <w:pPr>
              <w:pStyle w:val="Tabletext"/>
              <w:spacing w:before="0" w:after="0"/>
              <w:jc w:val="right"/>
              <w:rPr>
                <w:sz w:val="18"/>
                <w:szCs w:val="18"/>
              </w:rPr>
            </w:pPr>
            <w:r w:rsidRPr="004C2998">
              <w:rPr>
                <w:sz w:val="18"/>
                <w:szCs w:val="18"/>
              </w:rPr>
              <w:t>Development of power source</w:t>
            </w:r>
          </w:p>
        </w:tc>
        <w:tc>
          <w:tcPr>
            <w:tcW w:w="949" w:type="dxa"/>
            <w:vMerge/>
            <w:tcMar>
              <w:top w:w="28" w:type="dxa"/>
              <w:bottom w:w="28" w:type="dxa"/>
            </w:tcMar>
          </w:tcPr>
          <w:p w14:paraId="38D382D5" w14:textId="47396492" w:rsidR="00A5490A" w:rsidRPr="004C2998" w:rsidRDefault="00A5490A" w:rsidP="00EC15CB">
            <w:pPr>
              <w:pStyle w:val="Tabletext"/>
              <w:spacing w:before="0" w:after="0"/>
              <w:rPr>
                <w:sz w:val="18"/>
                <w:szCs w:val="18"/>
              </w:rPr>
            </w:pPr>
          </w:p>
        </w:tc>
        <w:tc>
          <w:tcPr>
            <w:tcW w:w="2268" w:type="dxa"/>
            <w:vMerge/>
            <w:tcMar>
              <w:top w:w="28" w:type="dxa"/>
              <w:bottom w:w="28" w:type="dxa"/>
            </w:tcMar>
          </w:tcPr>
          <w:p w14:paraId="254EF913" w14:textId="77777777" w:rsidR="00A5490A" w:rsidRPr="004C2998" w:rsidRDefault="00A5490A" w:rsidP="00EC15CB">
            <w:pPr>
              <w:pStyle w:val="Tabletext"/>
              <w:spacing w:before="0" w:after="0"/>
              <w:rPr>
                <w:sz w:val="18"/>
                <w:szCs w:val="18"/>
              </w:rPr>
            </w:pPr>
          </w:p>
        </w:tc>
        <w:tc>
          <w:tcPr>
            <w:tcW w:w="2410" w:type="dxa"/>
            <w:vMerge/>
            <w:tcMar>
              <w:top w:w="28" w:type="dxa"/>
              <w:bottom w:w="28" w:type="dxa"/>
            </w:tcMar>
          </w:tcPr>
          <w:p w14:paraId="61B6239E" w14:textId="77777777" w:rsidR="00A5490A" w:rsidRPr="004C2998" w:rsidRDefault="00A5490A" w:rsidP="00EC15CB">
            <w:pPr>
              <w:pStyle w:val="Tabletext"/>
              <w:spacing w:before="0" w:after="0"/>
              <w:rPr>
                <w:sz w:val="18"/>
                <w:szCs w:val="18"/>
              </w:rPr>
            </w:pPr>
          </w:p>
        </w:tc>
        <w:tc>
          <w:tcPr>
            <w:tcW w:w="587" w:type="dxa"/>
            <w:vMerge/>
            <w:tcMar>
              <w:top w:w="28" w:type="dxa"/>
              <w:bottom w:w="28" w:type="dxa"/>
            </w:tcMar>
            <w:vAlign w:val="center"/>
          </w:tcPr>
          <w:p w14:paraId="23815CCF" w14:textId="6FADC4F7" w:rsidR="00A5490A" w:rsidRPr="004C2998" w:rsidRDefault="00A5490A" w:rsidP="00AE666C">
            <w:pPr>
              <w:pStyle w:val="Tabletext"/>
              <w:spacing w:before="0" w:after="0"/>
              <w:jc w:val="center"/>
              <w:rPr>
                <w:sz w:val="18"/>
                <w:szCs w:val="18"/>
              </w:rPr>
            </w:pPr>
          </w:p>
        </w:tc>
      </w:tr>
      <w:tr w:rsidR="00C27FE2" w:rsidRPr="00093294" w14:paraId="2AB3803B" w14:textId="77777777" w:rsidTr="00AE666C">
        <w:trPr>
          <w:tblHeader/>
          <w:jc w:val="center"/>
        </w:trPr>
        <w:tc>
          <w:tcPr>
            <w:tcW w:w="587" w:type="dxa"/>
            <w:tcMar>
              <w:top w:w="28" w:type="dxa"/>
              <w:bottom w:w="28" w:type="dxa"/>
            </w:tcMar>
          </w:tcPr>
          <w:p w14:paraId="4BB16E3C" w14:textId="77777777" w:rsidR="00C27FE2" w:rsidRPr="004C2998" w:rsidRDefault="00C27FE2" w:rsidP="00EC15CB">
            <w:pPr>
              <w:pStyle w:val="Tabletext"/>
              <w:spacing w:before="0" w:after="0"/>
              <w:rPr>
                <w:b/>
                <w:sz w:val="18"/>
                <w:szCs w:val="18"/>
              </w:rPr>
            </w:pPr>
          </w:p>
        </w:tc>
        <w:tc>
          <w:tcPr>
            <w:tcW w:w="699" w:type="dxa"/>
            <w:tcMar>
              <w:top w:w="28" w:type="dxa"/>
              <w:bottom w:w="28" w:type="dxa"/>
            </w:tcMar>
          </w:tcPr>
          <w:p w14:paraId="70DEC4CB" w14:textId="77777777" w:rsidR="00C27FE2" w:rsidRPr="004C2998" w:rsidRDefault="00C27FE2" w:rsidP="00EC15CB">
            <w:pPr>
              <w:pStyle w:val="Tabletext"/>
              <w:spacing w:before="0" w:after="0"/>
              <w:rPr>
                <w:b/>
                <w:sz w:val="18"/>
                <w:szCs w:val="18"/>
              </w:rPr>
            </w:pPr>
            <w:r w:rsidRPr="004C2998">
              <w:rPr>
                <w:b/>
                <w:sz w:val="18"/>
                <w:szCs w:val="18"/>
              </w:rPr>
              <w:t>1.3</w:t>
            </w:r>
          </w:p>
        </w:tc>
        <w:tc>
          <w:tcPr>
            <w:tcW w:w="898" w:type="dxa"/>
            <w:shd w:val="clear" w:color="auto" w:fill="94D9D5"/>
            <w:tcMar>
              <w:top w:w="28" w:type="dxa"/>
              <w:bottom w:w="28" w:type="dxa"/>
            </w:tcMar>
          </w:tcPr>
          <w:p w14:paraId="2D308726" w14:textId="77777777" w:rsidR="00C27FE2" w:rsidRPr="004C2998" w:rsidRDefault="00C27FE2" w:rsidP="00EC15CB">
            <w:pPr>
              <w:pStyle w:val="Tabletext"/>
              <w:spacing w:before="0" w:after="0"/>
              <w:rPr>
                <w:b/>
                <w:sz w:val="18"/>
                <w:szCs w:val="18"/>
              </w:rPr>
            </w:pPr>
          </w:p>
        </w:tc>
        <w:tc>
          <w:tcPr>
            <w:tcW w:w="6785" w:type="dxa"/>
            <w:tcMar>
              <w:top w:w="28" w:type="dxa"/>
              <w:bottom w:w="28" w:type="dxa"/>
            </w:tcMar>
          </w:tcPr>
          <w:p w14:paraId="39BD89C2" w14:textId="7829AE67" w:rsidR="00C27FE2" w:rsidRPr="004C2998" w:rsidRDefault="007C7ADC" w:rsidP="00EC15CB">
            <w:pPr>
              <w:pStyle w:val="Tabletext"/>
              <w:spacing w:before="0" w:after="0"/>
              <w:rPr>
                <w:b/>
                <w:sz w:val="18"/>
                <w:szCs w:val="18"/>
              </w:rPr>
            </w:pPr>
            <w:r w:rsidRPr="004C2998">
              <w:rPr>
                <w:b/>
                <w:sz w:val="18"/>
                <w:szCs w:val="18"/>
              </w:rPr>
              <w:t>Preservation as National Monuments</w:t>
            </w:r>
          </w:p>
        </w:tc>
        <w:tc>
          <w:tcPr>
            <w:tcW w:w="6214" w:type="dxa"/>
            <w:gridSpan w:val="4"/>
            <w:shd w:val="clear" w:color="auto" w:fill="94D9D5"/>
            <w:tcMar>
              <w:top w:w="28" w:type="dxa"/>
              <w:bottom w:w="28" w:type="dxa"/>
            </w:tcMar>
            <w:vAlign w:val="center"/>
          </w:tcPr>
          <w:p w14:paraId="375A9FDC" w14:textId="77777777" w:rsidR="00C27FE2" w:rsidRPr="004C2998" w:rsidRDefault="00C27FE2" w:rsidP="00AE666C">
            <w:pPr>
              <w:pStyle w:val="Tabletext"/>
              <w:spacing w:before="0" w:after="0"/>
              <w:jc w:val="center"/>
              <w:rPr>
                <w:b/>
                <w:sz w:val="18"/>
                <w:szCs w:val="18"/>
              </w:rPr>
            </w:pPr>
          </w:p>
        </w:tc>
      </w:tr>
      <w:tr w:rsidR="00A5490A" w:rsidRPr="00093294" w14:paraId="2881E5A1" w14:textId="77777777" w:rsidTr="00AE666C">
        <w:trPr>
          <w:tblHeader/>
          <w:jc w:val="center"/>
        </w:trPr>
        <w:tc>
          <w:tcPr>
            <w:tcW w:w="587" w:type="dxa"/>
            <w:tcMar>
              <w:top w:w="28" w:type="dxa"/>
              <w:bottom w:w="28" w:type="dxa"/>
            </w:tcMar>
          </w:tcPr>
          <w:p w14:paraId="434B31F2" w14:textId="77777777" w:rsidR="00A5490A" w:rsidRPr="004C2998" w:rsidRDefault="00A5490A" w:rsidP="00EC15CB">
            <w:pPr>
              <w:pStyle w:val="Tabletext"/>
              <w:spacing w:before="0" w:after="0"/>
              <w:rPr>
                <w:sz w:val="18"/>
                <w:szCs w:val="18"/>
              </w:rPr>
            </w:pPr>
          </w:p>
        </w:tc>
        <w:tc>
          <w:tcPr>
            <w:tcW w:w="699" w:type="dxa"/>
            <w:tcMar>
              <w:top w:w="28" w:type="dxa"/>
              <w:bottom w:w="28" w:type="dxa"/>
            </w:tcMar>
          </w:tcPr>
          <w:p w14:paraId="36C7FAF0" w14:textId="77777777" w:rsidR="00A5490A" w:rsidRPr="004C2998" w:rsidRDefault="00A5490A" w:rsidP="00EC15CB">
            <w:pPr>
              <w:pStyle w:val="Tabletext"/>
              <w:spacing w:before="0" w:after="0"/>
              <w:rPr>
                <w:sz w:val="18"/>
                <w:szCs w:val="18"/>
              </w:rPr>
            </w:pPr>
          </w:p>
        </w:tc>
        <w:tc>
          <w:tcPr>
            <w:tcW w:w="898" w:type="dxa"/>
            <w:tcMar>
              <w:top w:w="28" w:type="dxa"/>
              <w:bottom w:w="28" w:type="dxa"/>
            </w:tcMar>
          </w:tcPr>
          <w:p w14:paraId="30F2A3DA" w14:textId="77777777" w:rsidR="00A5490A" w:rsidRPr="004C2998" w:rsidRDefault="00A5490A" w:rsidP="00EC15CB">
            <w:pPr>
              <w:pStyle w:val="Tabletext"/>
              <w:spacing w:before="0" w:after="0"/>
              <w:rPr>
                <w:sz w:val="18"/>
                <w:szCs w:val="18"/>
              </w:rPr>
            </w:pPr>
            <w:r w:rsidRPr="004C2998">
              <w:rPr>
                <w:sz w:val="18"/>
                <w:szCs w:val="18"/>
              </w:rPr>
              <w:t>1.3.1</w:t>
            </w:r>
          </w:p>
        </w:tc>
        <w:tc>
          <w:tcPr>
            <w:tcW w:w="6785" w:type="dxa"/>
            <w:tcMar>
              <w:top w:w="28" w:type="dxa"/>
              <w:bottom w:w="28" w:type="dxa"/>
            </w:tcMar>
          </w:tcPr>
          <w:p w14:paraId="6784B3CA" w14:textId="472309E1" w:rsidR="00A5490A" w:rsidRPr="004C2998" w:rsidRDefault="00A5490A" w:rsidP="00EC15CB">
            <w:pPr>
              <w:pStyle w:val="Tabletext"/>
              <w:spacing w:before="0" w:after="0"/>
              <w:jc w:val="right"/>
              <w:rPr>
                <w:sz w:val="18"/>
                <w:szCs w:val="18"/>
              </w:rPr>
            </w:pPr>
            <w:r w:rsidRPr="004C2998">
              <w:rPr>
                <w:rFonts w:cs="Arial"/>
                <w:sz w:val="18"/>
                <w:szCs w:val="18"/>
              </w:rPr>
              <w:t>Iconic status of historic lighthouses as world maritime heritage sites</w:t>
            </w:r>
          </w:p>
        </w:tc>
        <w:tc>
          <w:tcPr>
            <w:tcW w:w="949" w:type="dxa"/>
            <w:vMerge w:val="restart"/>
            <w:tcMar>
              <w:top w:w="28" w:type="dxa"/>
              <w:bottom w:w="28" w:type="dxa"/>
            </w:tcMar>
            <w:vAlign w:val="center"/>
          </w:tcPr>
          <w:p w14:paraId="68F2452A" w14:textId="420B0250" w:rsidR="00A5490A" w:rsidRPr="004C2998" w:rsidRDefault="00A5490A" w:rsidP="00AE666C">
            <w:pPr>
              <w:pStyle w:val="Tabletext"/>
              <w:spacing w:before="0" w:after="0"/>
              <w:jc w:val="center"/>
              <w:rPr>
                <w:sz w:val="18"/>
                <w:szCs w:val="18"/>
              </w:rPr>
            </w:pPr>
            <w:r>
              <w:rPr>
                <w:rFonts w:cs="Arial"/>
                <w:szCs w:val="20"/>
              </w:rPr>
              <w:t>2</w:t>
            </w:r>
          </w:p>
        </w:tc>
        <w:tc>
          <w:tcPr>
            <w:tcW w:w="2268" w:type="dxa"/>
            <w:vMerge w:val="restart"/>
            <w:vAlign w:val="center"/>
          </w:tcPr>
          <w:p w14:paraId="315454F8" w14:textId="7F64B7BA" w:rsidR="00A5490A" w:rsidRPr="004C2998" w:rsidRDefault="00A5490A" w:rsidP="00EC15CB">
            <w:pPr>
              <w:pStyle w:val="Tabletext"/>
              <w:spacing w:before="0" w:after="0"/>
              <w:rPr>
                <w:sz w:val="18"/>
                <w:szCs w:val="18"/>
              </w:rPr>
            </w:pPr>
          </w:p>
        </w:tc>
        <w:tc>
          <w:tcPr>
            <w:tcW w:w="2410" w:type="dxa"/>
            <w:vMerge w:val="restart"/>
            <w:vAlign w:val="center"/>
          </w:tcPr>
          <w:p w14:paraId="0B4C797A" w14:textId="67DB1358" w:rsidR="00A5490A" w:rsidRPr="004C2998" w:rsidRDefault="00A5490A" w:rsidP="00EC15CB">
            <w:pPr>
              <w:pStyle w:val="Tabletext"/>
              <w:spacing w:before="0" w:after="0"/>
              <w:rPr>
                <w:sz w:val="18"/>
                <w:szCs w:val="18"/>
              </w:rPr>
            </w:pPr>
            <w:r w:rsidRPr="004C2998">
              <w:rPr>
                <w:sz w:val="18"/>
                <w:szCs w:val="18"/>
              </w:rPr>
              <w:t>GL 1074</w:t>
            </w:r>
          </w:p>
        </w:tc>
        <w:tc>
          <w:tcPr>
            <w:tcW w:w="587" w:type="dxa"/>
            <w:vMerge w:val="restart"/>
            <w:vAlign w:val="center"/>
          </w:tcPr>
          <w:p w14:paraId="0FDCE676" w14:textId="1BCF94B3" w:rsidR="00A5490A" w:rsidRPr="004C2998" w:rsidRDefault="00A5490A" w:rsidP="00AE666C">
            <w:pPr>
              <w:pStyle w:val="Tabletext"/>
              <w:spacing w:before="0" w:after="0"/>
              <w:jc w:val="center"/>
              <w:rPr>
                <w:sz w:val="18"/>
                <w:szCs w:val="18"/>
              </w:rPr>
            </w:pPr>
            <w:r w:rsidRPr="004C2998">
              <w:rPr>
                <w:sz w:val="18"/>
                <w:szCs w:val="18"/>
              </w:rPr>
              <w:t>2</w:t>
            </w:r>
          </w:p>
        </w:tc>
      </w:tr>
      <w:tr w:rsidR="00A5490A" w:rsidRPr="00093294" w14:paraId="631744F2" w14:textId="77777777" w:rsidTr="00567D77">
        <w:trPr>
          <w:tblHeader/>
          <w:jc w:val="center"/>
        </w:trPr>
        <w:tc>
          <w:tcPr>
            <w:tcW w:w="587" w:type="dxa"/>
            <w:tcMar>
              <w:top w:w="28" w:type="dxa"/>
              <w:bottom w:w="28" w:type="dxa"/>
            </w:tcMar>
          </w:tcPr>
          <w:p w14:paraId="1A532423" w14:textId="77777777" w:rsidR="00A5490A" w:rsidRPr="00093294" w:rsidRDefault="00A5490A" w:rsidP="00EC15CB">
            <w:pPr>
              <w:pStyle w:val="Tabletext"/>
              <w:spacing w:before="0" w:after="0"/>
            </w:pPr>
          </w:p>
        </w:tc>
        <w:tc>
          <w:tcPr>
            <w:tcW w:w="699" w:type="dxa"/>
            <w:tcMar>
              <w:top w:w="28" w:type="dxa"/>
              <w:bottom w:w="28" w:type="dxa"/>
            </w:tcMar>
          </w:tcPr>
          <w:p w14:paraId="029E139B" w14:textId="77777777" w:rsidR="00A5490A" w:rsidRPr="00093294" w:rsidRDefault="00A5490A" w:rsidP="00EC15CB">
            <w:pPr>
              <w:pStyle w:val="Tabletext"/>
              <w:spacing w:before="0" w:after="0"/>
            </w:pPr>
          </w:p>
        </w:tc>
        <w:tc>
          <w:tcPr>
            <w:tcW w:w="898" w:type="dxa"/>
            <w:tcMar>
              <w:top w:w="28" w:type="dxa"/>
              <w:bottom w:w="28" w:type="dxa"/>
            </w:tcMar>
          </w:tcPr>
          <w:p w14:paraId="0562E054" w14:textId="77777777" w:rsidR="00A5490A" w:rsidRPr="00093294" w:rsidRDefault="00A5490A" w:rsidP="00EC15CB">
            <w:pPr>
              <w:pStyle w:val="Tabletext"/>
              <w:spacing w:before="0" w:after="0"/>
            </w:pPr>
            <w:r w:rsidRPr="00093294">
              <w:t>1.3.2</w:t>
            </w:r>
          </w:p>
        </w:tc>
        <w:tc>
          <w:tcPr>
            <w:tcW w:w="6785" w:type="dxa"/>
            <w:tcMar>
              <w:top w:w="28" w:type="dxa"/>
              <w:bottom w:w="28" w:type="dxa"/>
            </w:tcMar>
          </w:tcPr>
          <w:p w14:paraId="3D44A0C7" w14:textId="4416D095" w:rsidR="00A5490A" w:rsidRPr="00093294" w:rsidRDefault="00A5490A" w:rsidP="00EC15CB">
            <w:pPr>
              <w:pStyle w:val="Tabletext"/>
              <w:spacing w:before="0" w:after="0"/>
              <w:jc w:val="right"/>
            </w:pPr>
            <w:r>
              <w:rPr>
                <w:rFonts w:cs="Arial"/>
                <w:szCs w:val="20"/>
              </w:rPr>
              <w:t>Public interest in lighthouses</w:t>
            </w:r>
          </w:p>
        </w:tc>
        <w:tc>
          <w:tcPr>
            <w:tcW w:w="949" w:type="dxa"/>
            <w:vMerge/>
            <w:tcMar>
              <w:top w:w="28" w:type="dxa"/>
              <w:bottom w:w="28" w:type="dxa"/>
            </w:tcMar>
          </w:tcPr>
          <w:p w14:paraId="0CD8CDD9" w14:textId="571BE2A3" w:rsidR="00A5490A" w:rsidRPr="00093294" w:rsidRDefault="00A5490A" w:rsidP="00EC15CB">
            <w:pPr>
              <w:pStyle w:val="Tabletext"/>
              <w:spacing w:before="0" w:after="0"/>
            </w:pPr>
          </w:p>
        </w:tc>
        <w:tc>
          <w:tcPr>
            <w:tcW w:w="2268" w:type="dxa"/>
            <w:vMerge/>
          </w:tcPr>
          <w:p w14:paraId="745DC709" w14:textId="77777777" w:rsidR="00A5490A" w:rsidRPr="00093294" w:rsidRDefault="00A5490A" w:rsidP="00EC15CB">
            <w:pPr>
              <w:pStyle w:val="Tabletext"/>
              <w:spacing w:before="0" w:after="0"/>
            </w:pPr>
          </w:p>
        </w:tc>
        <w:tc>
          <w:tcPr>
            <w:tcW w:w="2410" w:type="dxa"/>
            <w:vMerge/>
          </w:tcPr>
          <w:p w14:paraId="4CA98FDE" w14:textId="77777777" w:rsidR="00A5490A" w:rsidRPr="00093294" w:rsidRDefault="00A5490A" w:rsidP="00EC15CB">
            <w:pPr>
              <w:pStyle w:val="Tabletext"/>
              <w:spacing w:before="0" w:after="0"/>
            </w:pPr>
          </w:p>
        </w:tc>
        <w:tc>
          <w:tcPr>
            <w:tcW w:w="587" w:type="dxa"/>
            <w:vMerge/>
          </w:tcPr>
          <w:p w14:paraId="20010B32" w14:textId="39F26573" w:rsidR="00A5490A" w:rsidRPr="00093294" w:rsidRDefault="00A5490A" w:rsidP="00EC15CB">
            <w:pPr>
              <w:pStyle w:val="Tabletext"/>
              <w:spacing w:before="0" w:after="0"/>
            </w:pPr>
          </w:p>
        </w:tc>
      </w:tr>
      <w:tr w:rsidR="00A5490A" w:rsidRPr="00093294" w14:paraId="17B89664" w14:textId="77777777" w:rsidTr="00567D77">
        <w:trPr>
          <w:tblHeader/>
          <w:jc w:val="center"/>
        </w:trPr>
        <w:tc>
          <w:tcPr>
            <w:tcW w:w="587" w:type="dxa"/>
            <w:tcMar>
              <w:top w:w="28" w:type="dxa"/>
              <w:bottom w:w="28" w:type="dxa"/>
            </w:tcMar>
          </w:tcPr>
          <w:p w14:paraId="0EBCD235" w14:textId="77777777" w:rsidR="00A5490A" w:rsidRPr="00093294" w:rsidRDefault="00A5490A" w:rsidP="00EC15CB">
            <w:pPr>
              <w:jc w:val="both"/>
              <w:rPr>
                <w:rFonts w:cs="Arial"/>
                <w:sz w:val="20"/>
                <w:szCs w:val="20"/>
              </w:rPr>
            </w:pPr>
          </w:p>
        </w:tc>
        <w:tc>
          <w:tcPr>
            <w:tcW w:w="699" w:type="dxa"/>
            <w:tcMar>
              <w:top w:w="28" w:type="dxa"/>
              <w:bottom w:w="28" w:type="dxa"/>
            </w:tcMar>
          </w:tcPr>
          <w:p w14:paraId="7CD8EA01" w14:textId="77777777" w:rsidR="00A5490A" w:rsidRPr="00093294" w:rsidRDefault="00A5490A" w:rsidP="00EC15CB">
            <w:pPr>
              <w:jc w:val="both"/>
              <w:rPr>
                <w:rFonts w:cs="Arial"/>
                <w:sz w:val="20"/>
                <w:szCs w:val="20"/>
              </w:rPr>
            </w:pPr>
          </w:p>
        </w:tc>
        <w:tc>
          <w:tcPr>
            <w:tcW w:w="898" w:type="dxa"/>
            <w:tcMar>
              <w:top w:w="28" w:type="dxa"/>
              <w:bottom w:w="28" w:type="dxa"/>
            </w:tcMar>
          </w:tcPr>
          <w:p w14:paraId="289635C1" w14:textId="77777777" w:rsidR="00A5490A" w:rsidRPr="00093294" w:rsidRDefault="00A5490A" w:rsidP="00EC15CB">
            <w:pPr>
              <w:pStyle w:val="Tabletext"/>
              <w:spacing w:before="0" w:after="0"/>
            </w:pPr>
            <w:r w:rsidRPr="00093294">
              <w:t>1.3.3</w:t>
            </w:r>
          </w:p>
        </w:tc>
        <w:tc>
          <w:tcPr>
            <w:tcW w:w="6785" w:type="dxa"/>
            <w:tcMar>
              <w:top w:w="28" w:type="dxa"/>
              <w:bottom w:w="28" w:type="dxa"/>
            </w:tcMar>
          </w:tcPr>
          <w:p w14:paraId="2598FDAA" w14:textId="16CE5044" w:rsidR="00A5490A" w:rsidRPr="00093294" w:rsidRDefault="00A5490A" w:rsidP="00EC15CB">
            <w:pPr>
              <w:jc w:val="right"/>
              <w:rPr>
                <w:rFonts w:cs="Arial"/>
                <w:sz w:val="20"/>
                <w:szCs w:val="20"/>
              </w:rPr>
            </w:pPr>
            <w:r>
              <w:rPr>
                <w:rFonts w:cs="Arial"/>
                <w:sz w:val="20"/>
                <w:szCs w:val="20"/>
              </w:rPr>
              <w:t>Impact on local businesses</w:t>
            </w:r>
          </w:p>
        </w:tc>
        <w:tc>
          <w:tcPr>
            <w:tcW w:w="949" w:type="dxa"/>
            <w:vMerge/>
            <w:tcMar>
              <w:top w:w="28" w:type="dxa"/>
              <w:bottom w:w="28" w:type="dxa"/>
            </w:tcMar>
          </w:tcPr>
          <w:p w14:paraId="79482058" w14:textId="00455DD7" w:rsidR="00A5490A" w:rsidRPr="00093294" w:rsidRDefault="00A5490A" w:rsidP="00EC15CB">
            <w:pPr>
              <w:pStyle w:val="Tabletext"/>
              <w:spacing w:before="0" w:after="0"/>
              <w:rPr>
                <w:rFonts w:cs="Arial"/>
                <w:szCs w:val="20"/>
              </w:rPr>
            </w:pPr>
          </w:p>
        </w:tc>
        <w:tc>
          <w:tcPr>
            <w:tcW w:w="2268" w:type="dxa"/>
            <w:vMerge/>
          </w:tcPr>
          <w:p w14:paraId="5F0DDC02" w14:textId="77777777" w:rsidR="00A5490A" w:rsidRPr="00093294" w:rsidRDefault="00A5490A" w:rsidP="00EC15CB">
            <w:pPr>
              <w:pStyle w:val="Tabletext"/>
              <w:spacing w:before="0" w:after="0"/>
              <w:rPr>
                <w:rFonts w:cs="Arial"/>
                <w:szCs w:val="20"/>
              </w:rPr>
            </w:pPr>
          </w:p>
        </w:tc>
        <w:tc>
          <w:tcPr>
            <w:tcW w:w="2410" w:type="dxa"/>
            <w:vMerge/>
          </w:tcPr>
          <w:p w14:paraId="31BE254D" w14:textId="77777777" w:rsidR="00A5490A" w:rsidRPr="00093294" w:rsidRDefault="00A5490A" w:rsidP="00EC15CB">
            <w:pPr>
              <w:pStyle w:val="Tabletext"/>
              <w:spacing w:before="0" w:after="0"/>
              <w:rPr>
                <w:rFonts w:cs="Arial"/>
                <w:szCs w:val="20"/>
              </w:rPr>
            </w:pPr>
          </w:p>
        </w:tc>
        <w:tc>
          <w:tcPr>
            <w:tcW w:w="587" w:type="dxa"/>
            <w:vMerge/>
          </w:tcPr>
          <w:p w14:paraId="66A9B604" w14:textId="4BF64236" w:rsidR="00A5490A" w:rsidRPr="00093294" w:rsidRDefault="00A5490A" w:rsidP="00EC15CB">
            <w:pPr>
              <w:pStyle w:val="Tabletext"/>
              <w:spacing w:before="0" w:after="0"/>
              <w:rPr>
                <w:rFonts w:cs="Arial"/>
                <w:szCs w:val="20"/>
              </w:rPr>
            </w:pPr>
          </w:p>
        </w:tc>
      </w:tr>
    </w:tbl>
    <w:p w14:paraId="0076374A" w14:textId="30CC6F11" w:rsidR="00870B8D" w:rsidRDefault="0097452A" w:rsidP="00870B8D">
      <w:pPr>
        <w:pStyle w:val="Heading1"/>
      </w:pPr>
      <w:bookmarkStart w:id="58" w:name="_Toc526200334"/>
      <w:bookmarkEnd w:id="47"/>
      <w:r>
        <w:rPr>
          <w:caps w:val="0"/>
        </w:rPr>
        <w:lastRenderedPageBreak/>
        <w:t xml:space="preserve">MODULE </w:t>
      </w:r>
      <w:r w:rsidR="00870B8D">
        <w:t xml:space="preserve">2 - </w:t>
      </w:r>
      <w:r w:rsidR="00870B8D" w:rsidRPr="00871F1F">
        <w:t>NATIONAL CONSERVATION PLANS</w:t>
      </w:r>
      <w:bookmarkEnd w:id="58"/>
    </w:p>
    <w:p w14:paraId="2A9259ED" w14:textId="77777777" w:rsidR="00870B8D" w:rsidRPr="00870B8D" w:rsidRDefault="00870B8D" w:rsidP="00870B8D">
      <w:pPr>
        <w:pStyle w:val="Heading1separatationline"/>
      </w:pPr>
    </w:p>
    <w:p w14:paraId="67182C7D" w14:textId="77777777" w:rsidR="00870B8D" w:rsidRDefault="00870B8D" w:rsidP="00870B8D">
      <w:pPr>
        <w:pStyle w:val="Heading2"/>
      </w:pPr>
      <w:bookmarkStart w:id="59" w:name="_Toc526200335"/>
      <w:r>
        <w:t>Scope</w:t>
      </w:r>
      <w:bookmarkEnd w:id="59"/>
    </w:p>
    <w:p w14:paraId="4B90ACCB" w14:textId="77777777" w:rsidR="00870B8D" w:rsidRPr="00870B8D" w:rsidRDefault="00870B8D" w:rsidP="00870B8D">
      <w:pPr>
        <w:pStyle w:val="Heading2separationline"/>
      </w:pPr>
    </w:p>
    <w:p w14:paraId="256FB032" w14:textId="77777777" w:rsidR="00870B8D" w:rsidRDefault="00870B8D" w:rsidP="00870B8D">
      <w:pPr>
        <w:rPr>
          <w:lang w:eastAsia="de-DE"/>
        </w:rPr>
      </w:pPr>
      <w:r>
        <w:rPr>
          <w:lang w:eastAsia="de-DE"/>
        </w:rPr>
        <w:t xml:space="preserve">This module </w:t>
      </w:r>
      <w:r>
        <w:t>describes the requirement for the production of a national conservation plan and the factors to be considered.</w:t>
      </w:r>
    </w:p>
    <w:p w14:paraId="1F02ACF8" w14:textId="77777777" w:rsidR="00870B8D" w:rsidRDefault="00870B8D" w:rsidP="00870B8D">
      <w:pPr>
        <w:pStyle w:val="Heading2"/>
      </w:pPr>
      <w:bookmarkStart w:id="60" w:name="_Toc526200336"/>
      <w:r>
        <w:t>Learning Objectives</w:t>
      </w:r>
      <w:bookmarkEnd w:id="60"/>
    </w:p>
    <w:p w14:paraId="0841BD78" w14:textId="77777777" w:rsidR="00870B8D" w:rsidRPr="00870B8D" w:rsidRDefault="00870B8D" w:rsidP="00870B8D">
      <w:pPr>
        <w:pStyle w:val="Heading2separationline"/>
      </w:pPr>
    </w:p>
    <w:p w14:paraId="44B27598" w14:textId="77777777" w:rsidR="00870B8D" w:rsidRPr="00132E20" w:rsidRDefault="00870B8D" w:rsidP="00870B8D">
      <w:pPr>
        <w:rPr>
          <w:lang w:eastAsia="de-DE"/>
        </w:rPr>
      </w:pPr>
      <w:r>
        <w:rPr>
          <w:lang w:eastAsia="de-DE"/>
        </w:rPr>
        <w:t xml:space="preserve">To gain a </w:t>
      </w:r>
      <w:r>
        <w:rPr>
          <w:b/>
          <w:lang w:eastAsia="de-DE"/>
        </w:rPr>
        <w:t xml:space="preserve">satisfactory </w:t>
      </w:r>
      <w:r>
        <w:rPr>
          <w:lang w:eastAsia="de-DE"/>
        </w:rPr>
        <w:t>understanding of the production of a national conservation plan.</w:t>
      </w:r>
    </w:p>
    <w:p w14:paraId="698CAC70" w14:textId="492D5F7E" w:rsidR="001A6780" w:rsidRPr="00093294" w:rsidRDefault="0012326D" w:rsidP="00870B8D">
      <w:pPr>
        <w:pStyle w:val="Heading2"/>
      </w:pPr>
      <w:bookmarkStart w:id="61" w:name="_Toc526200337"/>
      <w:r>
        <w:t>Detailed Teaching Syllabus for Module 2 – National Conservation Plans</w:t>
      </w:r>
      <w:bookmarkEnd w:id="61"/>
    </w:p>
    <w:p w14:paraId="54C02F9C" w14:textId="77777777" w:rsidR="001A6780" w:rsidRPr="00093294" w:rsidRDefault="001A6780" w:rsidP="001A6780">
      <w:pPr>
        <w:pStyle w:val="Heading1separatationline"/>
      </w:pPr>
    </w:p>
    <w:p w14:paraId="6BEF553A" w14:textId="22100879" w:rsidR="001A6780" w:rsidRPr="00093294" w:rsidRDefault="001A6780" w:rsidP="001A6780">
      <w:pPr>
        <w:pStyle w:val="Tablecaption"/>
        <w:jc w:val="center"/>
      </w:pPr>
      <w:bookmarkStart w:id="62" w:name="_Toc526200364"/>
      <w:r w:rsidRPr="00093294">
        <w:t xml:space="preserve">Detailed Teaching Syllabus - </w:t>
      </w:r>
      <w:r>
        <w:t>Module 2</w:t>
      </w:r>
      <w:bookmarkEnd w:id="62"/>
    </w:p>
    <w:tbl>
      <w:tblPr>
        <w:tblStyle w:val="TableGrid"/>
        <w:tblW w:w="0" w:type="auto"/>
        <w:tblCellMar>
          <w:right w:w="28" w:type="dxa"/>
        </w:tblCellMar>
        <w:tblLook w:val="04A0" w:firstRow="1" w:lastRow="0" w:firstColumn="1" w:lastColumn="0" w:noHBand="0" w:noVBand="1"/>
      </w:tblPr>
      <w:tblGrid>
        <w:gridCol w:w="586"/>
        <w:gridCol w:w="697"/>
        <w:gridCol w:w="891"/>
        <w:gridCol w:w="6236"/>
        <w:gridCol w:w="907"/>
        <w:gridCol w:w="2203"/>
        <w:gridCol w:w="2354"/>
        <w:gridCol w:w="686"/>
      </w:tblGrid>
      <w:tr w:rsidR="001A6780" w:rsidRPr="00093294" w14:paraId="477F0E03" w14:textId="77777777" w:rsidTr="007B3496">
        <w:trPr>
          <w:cantSplit/>
          <w:tblHeader/>
        </w:trPr>
        <w:tc>
          <w:tcPr>
            <w:tcW w:w="586" w:type="dxa"/>
            <w:tcMar>
              <w:top w:w="28" w:type="dxa"/>
              <w:bottom w:w="28" w:type="dxa"/>
            </w:tcMar>
            <w:textDirection w:val="btLr"/>
            <w:vAlign w:val="center"/>
          </w:tcPr>
          <w:p w14:paraId="57A57EF1" w14:textId="77777777" w:rsidR="001A6780" w:rsidRPr="00870B8D" w:rsidRDefault="001A6780" w:rsidP="00870B8D">
            <w:pPr>
              <w:pStyle w:val="Tableheading"/>
              <w:spacing w:before="0" w:after="0"/>
              <w:rPr>
                <w:sz w:val="19"/>
                <w:szCs w:val="19"/>
                <w:lang w:val="en-GB"/>
              </w:rPr>
            </w:pPr>
            <w:r w:rsidRPr="00870B8D">
              <w:rPr>
                <w:sz w:val="19"/>
                <w:szCs w:val="19"/>
                <w:lang w:val="en-GB"/>
              </w:rPr>
              <w:t>Module</w:t>
            </w:r>
          </w:p>
        </w:tc>
        <w:tc>
          <w:tcPr>
            <w:tcW w:w="697" w:type="dxa"/>
            <w:tcMar>
              <w:top w:w="28" w:type="dxa"/>
              <w:bottom w:w="28" w:type="dxa"/>
            </w:tcMar>
            <w:textDirection w:val="btLr"/>
            <w:vAlign w:val="center"/>
          </w:tcPr>
          <w:p w14:paraId="0303BA8C" w14:textId="77777777" w:rsidR="001A6780" w:rsidRPr="00870B8D" w:rsidRDefault="001A6780" w:rsidP="00870B8D">
            <w:pPr>
              <w:pStyle w:val="Tableheading"/>
              <w:spacing w:before="0" w:after="0"/>
              <w:rPr>
                <w:sz w:val="19"/>
                <w:szCs w:val="19"/>
                <w:lang w:val="en-GB"/>
              </w:rPr>
            </w:pPr>
            <w:r w:rsidRPr="00870B8D">
              <w:rPr>
                <w:sz w:val="19"/>
                <w:szCs w:val="19"/>
                <w:lang w:val="en-GB"/>
              </w:rPr>
              <w:t>Element</w:t>
            </w:r>
          </w:p>
        </w:tc>
        <w:tc>
          <w:tcPr>
            <w:tcW w:w="891" w:type="dxa"/>
            <w:tcMar>
              <w:top w:w="28" w:type="dxa"/>
              <w:bottom w:w="28" w:type="dxa"/>
            </w:tcMar>
            <w:textDirection w:val="btLr"/>
            <w:vAlign w:val="center"/>
          </w:tcPr>
          <w:p w14:paraId="41183BEA" w14:textId="77777777" w:rsidR="001A6780" w:rsidRPr="00870B8D" w:rsidRDefault="001A6780" w:rsidP="00870B8D">
            <w:pPr>
              <w:pStyle w:val="Tableheading"/>
              <w:spacing w:before="0" w:after="0"/>
              <w:rPr>
                <w:sz w:val="19"/>
                <w:szCs w:val="19"/>
                <w:lang w:val="en-GB"/>
              </w:rPr>
            </w:pPr>
            <w:r w:rsidRPr="00870B8D">
              <w:rPr>
                <w:sz w:val="19"/>
                <w:szCs w:val="19"/>
                <w:lang w:val="en-GB"/>
              </w:rPr>
              <w:t>Sub-element</w:t>
            </w:r>
          </w:p>
        </w:tc>
        <w:tc>
          <w:tcPr>
            <w:tcW w:w="6236" w:type="dxa"/>
            <w:tcMar>
              <w:top w:w="28" w:type="dxa"/>
              <w:bottom w:w="28" w:type="dxa"/>
            </w:tcMar>
            <w:vAlign w:val="center"/>
          </w:tcPr>
          <w:p w14:paraId="59BF5C8C" w14:textId="77777777" w:rsidR="001A6780" w:rsidRPr="00870B8D" w:rsidRDefault="001A6780" w:rsidP="00870B8D">
            <w:pPr>
              <w:pStyle w:val="Tableheading"/>
              <w:spacing w:before="0" w:after="0"/>
              <w:rPr>
                <w:sz w:val="19"/>
                <w:szCs w:val="19"/>
                <w:lang w:val="en-GB"/>
              </w:rPr>
            </w:pPr>
            <w:r w:rsidRPr="00870B8D">
              <w:rPr>
                <w:sz w:val="19"/>
                <w:szCs w:val="19"/>
                <w:lang w:val="en-GB"/>
              </w:rPr>
              <w:t>Subject</w:t>
            </w:r>
          </w:p>
        </w:tc>
        <w:tc>
          <w:tcPr>
            <w:tcW w:w="907" w:type="dxa"/>
            <w:tcMar>
              <w:top w:w="28" w:type="dxa"/>
              <w:bottom w:w="28" w:type="dxa"/>
            </w:tcMar>
            <w:textDirection w:val="btLr"/>
            <w:vAlign w:val="center"/>
          </w:tcPr>
          <w:p w14:paraId="1D4E3DDB" w14:textId="77777777" w:rsidR="001A6780" w:rsidRPr="00870B8D" w:rsidRDefault="001A6780" w:rsidP="00870B8D">
            <w:pPr>
              <w:pStyle w:val="Tableheading"/>
              <w:spacing w:before="0" w:after="0"/>
              <w:rPr>
                <w:sz w:val="19"/>
                <w:szCs w:val="19"/>
                <w:lang w:val="en-GB"/>
              </w:rPr>
            </w:pPr>
            <w:r w:rsidRPr="00870B8D">
              <w:rPr>
                <w:sz w:val="19"/>
                <w:szCs w:val="19"/>
                <w:lang w:val="en-GB"/>
              </w:rPr>
              <w:t>Level of Competence</w:t>
            </w:r>
          </w:p>
        </w:tc>
        <w:tc>
          <w:tcPr>
            <w:tcW w:w="2203" w:type="dxa"/>
            <w:tcMar>
              <w:top w:w="28" w:type="dxa"/>
              <w:bottom w:w="28" w:type="dxa"/>
            </w:tcMar>
            <w:vAlign w:val="center"/>
          </w:tcPr>
          <w:p w14:paraId="5DA7A99D" w14:textId="77777777" w:rsidR="001A6780" w:rsidRPr="00870B8D" w:rsidRDefault="001A6780" w:rsidP="00870B8D">
            <w:pPr>
              <w:pStyle w:val="Tableheading"/>
              <w:spacing w:before="0" w:after="0"/>
              <w:rPr>
                <w:sz w:val="19"/>
                <w:szCs w:val="19"/>
                <w:lang w:val="en-GB"/>
              </w:rPr>
            </w:pPr>
            <w:r w:rsidRPr="00870B8D">
              <w:rPr>
                <w:sz w:val="19"/>
                <w:szCs w:val="19"/>
                <w:lang w:val="en-GB"/>
              </w:rPr>
              <w:t>Recommended training aids; exercises and external visits</w:t>
            </w:r>
          </w:p>
        </w:tc>
        <w:tc>
          <w:tcPr>
            <w:tcW w:w="2354" w:type="dxa"/>
            <w:tcMar>
              <w:top w:w="28" w:type="dxa"/>
              <w:bottom w:w="28" w:type="dxa"/>
            </w:tcMar>
            <w:vAlign w:val="center"/>
          </w:tcPr>
          <w:p w14:paraId="0422C893" w14:textId="77777777" w:rsidR="001A6780" w:rsidRPr="00870B8D" w:rsidRDefault="001A6780" w:rsidP="00870B8D">
            <w:pPr>
              <w:pStyle w:val="Tableheading"/>
              <w:spacing w:before="0" w:after="0"/>
              <w:rPr>
                <w:sz w:val="19"/>
                <w:szCs w:val="19"/>
                <w:lang w:val="en-GB"/>
              </w:rPr>
            </w:pPr>
            <w:r w:rsidRPr="00870B8D">
              <w:rPr>
                <w:sz w:val="19"/>
                <w:szCs w:val="19"/>
                <w:lang w:val="en-GB"/>
              </w:rPr>
              <w:t>References</w:t>
            </w:r>
          </w:p>
          <w:p w14:paraId="4F15ED67" w14:textId="77777777" w:rsidR="00870B8D" w:rsidRPr="00870B8D" w:rsidRDefault="00870B8D" w:rsidP="00870B8D">
            <w:pPr>
              <w:pStyle w:val="Tableheading"/>
              <w:spacing w:before="0" w:after="0"/>
              <w:rPr>
                <w:sz w:val="16"/>
                <w:szCs w:val="16"/>
                <w:lang w:val="en-GB"/>
              </w:rPr>
            </w:pPr>
          </w:p>
          <w:p w14:paraId="453F2DD0" w14:textId="77777777" w:rsidR="001A6780" w:rsidRPr="00870B8D" w:rsidRDefault="001A6780" w:rsidP="00870B8D">
            <w:pPr>
              <w:pStyle w:val="Tableheading"/>
              <w:spacing w:before="0" w:after="0"/>
              <w:rPr>
                <w:sz w:val="19"/>
                <w:szCs w:val="19"/>
                <w:lang w:val="en-GB"/>
              </w:rPr>
            </w:pPr>
            <w:r w:rsidRPr="00870B8D">
              <w:rPr>
                <w:sz w:val="19"/>
                <w:szCs w:val="19"/>
                <w:lang w:val="en-GB"/>
              </w:rPr>
              <w:t>Rec = Recommendation</w:t>
            </w:r>
          </w:p>
          <w:p w14:paraId="23CD6047" w14:textId="77777777" w:rsidR="001A6780" w:rsidRPr="00870B8D" w:rsidRDefault="001A6780" w:rsidP="00870B8D">
            <w:pPr>
              <w:pStyle w:val="Tableheading"/>
              <w:spacing w:before="0" w:after="0"/>
              <w:rPr>
                <w:sz w:val="19"/>
                <w:szCs w:val="19"/>
                <w:lang w:val="en-GB"/>
              </w:rPr>
            </w:pPr>
            <w:r w:rsidRPr="00870B8D">
              <w:rPr>
                <w:sz w:val="19"/>
                <w:szCs w:val="19"/>
                <w:lang w:val="en-GB"/>
              </w:rPr>
              <w:t>GL = Guideline</w:t>
            </w:r>
          </w:p>
        </w:tc>
        <w:tc>
          <w:tcPr>
            <w:tcW w:w="686" w:type="dxa"/>
            <w:tcMar>
              <w:top w:w="28" w:type="dxa"/>
              <w:bottom w:w="28" w:type="dxa"/>
              <w:right w:w="108" w:type="dxa"/>
            </w:tcMar>
            <w:textDirection w:val="btLr"/>
            <w:vAlign w:val="center"/>
          </w:tcPr>
          <w:p w14:paraId="5A3E0E3D" w14:textId="77777777" w:rsidR="009D7DAD" w:rsidRPr="00870B8D" w:rsidRDefault="001A6780" w:rsidP="00870B8D">
            <w:pPr>
              <w:pStyle w:val="Tableheading"/>
              <w:spacing w:before="0" w:after="0"/>
              <w:rPr>
                <w:sz w:val="19"/>
                <w:szCs w:val="19"/>
                <w:lang w:val="en-GB"/>
              </w:rPr>
            </w:pPr>
            <w:r w:rsidRPr="00870B8D">
              <w:rPr>
                <w:sz w:val="19"/>
                <w:szCs w:val="19"/>
                <w:lang w:val="en-GB"/>
              </w:rPr>
              <w:t>Lecture No</w:t>
            </w:r>
          </w:p>
          <w:p w14:paraId="18F343DC" w14:textId="19B513B4" w:rsidR="001A6780" w:rsidRPr="00870B8D" w:rsidRDefault="001A6780" w:rsidP="00870B8D">
            <w:pPr>
              <w:pStyle w:val="Tableheading"/>
              <w:spacing w:before="0" w:after="0"/>
              <w:rPr>
                <w:sz w:val="19"/>
                <w:szCs w:val="19"/>
                <w:lang w:val="en-GB"/>
              </w:rPr>
            </w:pPr>
            <w:r w:rsidRPr="00870B8D">
              <w:rPr>
                <w:sz w:val="19"/>
                <w:szCs w:val="19"/>
                <w:lang w:val="en-GB"/>
              </w:rPr>
              <w:t>.</w:t>
            </w:r>
          </w:p>
        </w:tc>
      </w:tr>
      <w:tr w:rsidR="001A6780" w:rsidRPr="00093294" w14:paraId="65BB7C25" w14:textId="77777777" w:rsidTr="007B3496">
        <w:trPr>
          <w:trHeight w:val="244"/>
        </w:trPr>
        <w:tc>
          <w:tcPr>
            <w:tcW w:w="586" w:type="dxa"/>
            <w:tcMar>
              <w:top w:w="28" w:type="dxa"/>
              <w:bottom w:w="28" w:type="dxa"/>
            </w:tcMar>
          </w:tcPr>
          <w:p w14:paraId="704960AE" w14:textId="5320466A" w:rsidR="001A6780" w:rsidRPr="00870B8D" w:rsidRDefault="00F83046" w:rsidP="001A6780">
            <w:pPr>
              <w:pStyle w:val="Tabletext"/>
              <w:rPr>
                <w:rFonts w:ascii="Calibri" w:hAnsi="Calibri"/>
                <w:b/>
                <w:sz w:val="18"/>
                <w:szCs w:val="18"/>
              </w:rPr>
            </w:pPr>
            <w:r w:rsidRPr="00870B8D">
              <w:rPr>
                <w:rFonts w:ascii="Calibri" w:hAnsi="Calibri"/>
                <w:b/>
                <w:sz w:val="18"/>
                <w:szCs w:val="18"/>
              </w:rPr>
              <w:t>2</w:t>
            </w:r>
          </w:p>
        </w:tc>
        <w:tc>
          <w:tcPr>
            <w:tcW w:w="697" w:type="dxa"/>
            <w:shd w:val="clear" w:color="auto" w:fill="94D9D5"/>
            <w:tcMar>
              <w:top w:w="28" w:type="dxa"/>
              <w:bottom w:w="28" w:type="dxa"/>
            </w:tcMar>
          </w:tcPr>
          <w:p w14:paraId="4A0EDA03" w14:textId="77777777" w:rsidR="001A6780" w:rsidRPr="00870B8D" w:rsidRDefault="001A6780" w:rsidP="001A6780">
            <w:pPr>
              <w:pStyle w:val="Tabletext"/>
              <w:rPr>
                <w:rFonts w:ascii="Calibri" w:hAnsi="Calibri"/>
                <w:b/>
                <w:sz w:val="18"/>
                <w:szCs w:val="18"/>
              </w:rPr>
            </w:pPr>
          </w:p>
        </w:tc>
        <w:tc>
          <w:tcPr>
            <w:tcW w:w="891" w:type="dxa"/>
            <w:vMerge w:val="restart"/>
            <w:shd w:val="clear" w:color="auto" w:fill="94D9D5"/>
            <w:tcMar>
              <w:top w:w="28" w:type="dxa"/>
              <w:bottom w:w="28" w:type="dxa"/>
            </w:tcMar>
          </w:tcPr>
          <w:p w14:paraId="36CE8706" w14:textId="77777777" w:rsidR="001A6780" w:rsidRPr="00870B8D" w:rsidRDefault="001A6780" w:rsidP="001A6780">
            <w:pPr>
              <w:pStyle w:val="Tabletext"/>
              <w:rPr>
                <w:rFonts w:ascii="Calibri" w:hAnsi="Calibri"/>
                <w:b/>
                <w:sz w:val="18"/>
                <w:szCs w:val="18"/>
              </w:rPr>
            </w:pPr>
          </w:p>
        </w:tc>
        <w:tc>
          <w:tcPr>
            <w:tcW w:w="6236" w:type="dxa"/>
            <w:tcMar>
              <w:top w:w="28" w:type="dxa"/>
              <w:bottom w:w="28" w:type="dxa"/>
            </w:tcMar>
          </w:tcPr>
          <w:p w14:paraId="2C1EB42B" w14:textId="64B4C871" w:rsidR="001A6780" w:rsidRPr="00870B8D" w:rsidRDefault="00F83046" w:rsidP="001A6780">
            <w:pPr>
              <w:pStyle w:val="Tabletext"/>
              <w:jc w:val="center"/>
              <w:rPr>
                <w:rFonts w:ascii="Calibri" w:hAnsi="Calibri"/>
                <w:b/>
                <w:szCs w:val="20"/>
              </w:rPr>
            </w:pPr>
            <w:r w:rsidRPr="00870B8D">
              <w:rPr>
                <w:rFonts w:ascii="Calibri" w:hAnsi="Calibri"/>
                <w:b/>
                <w:sz w:val="18"/>
                <w:szCs w:val="18"/>
              </w:rPr>
              <w:t>NATIONAL CONSERVATION PLANS</w:t>
            </w:r>
          </w:p>
        </w:tc>
        <w:tc>
          <w:tcPr>
            <w:tcW w:w="6150" w:type="dxa"/>
            <w:gridSpan w:val="4"/>
            <w:vMerge w:val="restart"/>
            <w:shd w:val="clear" w:color="auto" w:fill="94D9D5"/>
            <w:tcMar>
              <w:top w:w="28" w:type="dxa"/>
              <w:bottom w:w="28" w:type="dxa"/>
            </w:tcMar>
          </w:tcPr>
          <w:p w14:paraId="30F297EF" w14:textId="77777777" w:rsidR="001A6780" w:rsidRPr="00870B8D" w:rsidRDefault="001A6780" w:rsidP="001A6780">
            <w:pPr>
              <w:pStyle w:val="Tabletext"/>
              <w:rPr>
                <w:rFonts w:ascii="Calibri" w:hAnsi="Calibri"/>
                <w:sz w:val="18"/>
                <w:szCs w:val="18"/>
              </w:rPr>
            </w:pPr>
          </w:p>
        </w:tc>
      </w:tr>
      <w:tr w:rsidR="001A6780" w:rsidRPr="00093294" w14:paraId="400A4C1F" w14:textId="77777777" w:rsidTr="007B3496">
        <w:trPr>
          <w:trHeight w:val="244"/>
        </w:trPr>
        <w:tc>
          <w:tcPr>
            <w:tcW w:w="586" w:type="dxa"/>
            <w:tcMar>
              <w:top w:w="28" w:type="dxa"/>
              <w:bottom w:w="28" w:type="dxa"/>
            </w:tcMar>
          </w:tcPr>
          <w:p w14:paraId="64968CDA" w14:textId="77777777" w:rsidR="001A6780" w:rsidRPr="00870B8D" w:rsidRDefault="001A6780" w:rsidP="001A6780">
            <w:pPr>
              <w:pStyle w:val="Tabletext"/>
              <w:rPr>
                <w:rFonts w:ascii="Calibri" w:hAnsi="Calibri"/>
                <w:b/>
                <w:sz w:val="18"/>
                <w:szCs w:val="18"/>
              </w:rPr>
            </w:pPr>
          </w:p>
        </w:tc>
        <w:tc>
          <w:tcPr>
            <w:tcW w:w="697" w:type="dxa"/>
            <w:tcMar>
              <w:top w:w="28" w:type="dxa"/>
              <w:bottom w:w="28" w:type="dxa"/>
            </w:tcMar>
          </w:tcPr>
          <w:p w14:paraId="7EA6793C" w14:textId="0935787E" w:rsidR="001A6780" w:rsidRPr="00870B8D" w:rsidRDefault="00F83046" w:rsidP="001A6780">
            <w:pPr>
              <w:pStyle w:val="Tabletext"/>
              <w:rPr>
                <w:rFonts w:ascii="Calibri" w:hAnsi="Calibri"/>
                <w:b/>
                <w:sz w:val="18"/>
                <w:szCs w:val="18"/>
              </w:rPr>
            </w:pPr>
            <w:r w:rsidRPr="00870B8D">
              <w:rPr>
                <w:rFonts w:ascii="Calibri" w:hAnsi="Calibri"/>
                <w:b/>
                <w:sz w:val="18"/>
                <w:szCs w:val="18"/>
              </w:rPr>
              <w:t>2</w:t>
            </w:r>
            <w:r w:rsidR="001A6780" w:rsidRPr="00870B8D">
              <w:rPr>
                <w:rFonts w:ascii="Calibri" w:hAnsi="Calibri"/>
                <w:b/>
                <w:sz w:val="18"/>
                <w:szCs w:val="18"/>
              </w:rPr>
              <w:t>.1</w:t>
            </w:r>
          </w:p>
        </w:tc>
        <w:tc>
          <w:tcPr>
            <w:tcW w:w="891" w:type="dxa"/>
            <w:vMerge/>
            <w:shd w:val="clear" w:color="auto" w:fill="94D9D5"/>
            <w:tcMar>
              <w:top w:w="28" w:type="dxa"/>
              <w:bottom w:w="28" w:type="dxa"/>
            </w:tcMar>
          </w:tcPr>
          <w:p w14:paraId="5385DE2B" w14:textId="77777777" w:rsidR="001A6780" w:rsidRPr="00870B8D" w:rsidRDefault="001A6780" w:rsidP="001A6780">
            <w:pPr>
              <w:pStyle w:val="Tabletext"/>
              <w:rPr>
                <w:rFonts w:ascii="Calibri" w:hAnsi="Calibri"/>
                <w:b/>
                <w:sz w:val="18"/>
                <w:szCs w:val="18"/>
              </w:rPr>
            </w:pPr>
          </w:p>
        </w:tc>
        <w:tc>
          <w:tcPr>
            <w:tcW w:w="6236" w:type="dxa"/>
            <w:tcMar>
              <w:top w:w="28" w:type="dxa"/>
              <w:bottom w:w="28" w:type="dxa"/>
            </w:tcMar>
          </w:tcPr>
          <w:p w14:paraId="51A8FCB3" w14:textId="662840BD" w:rsidR="001A6780" w:rsidRPr="00870B8D" w:rsidRDefault="00D910B7" w:rsidP="001A6780">
            <w:pPr>
              <w:pStyle w:val="Tabletext"/>
              <w:rPr>
                <w:rFonts w:ascii="Calibri" w:hAnsi="Calibri"/>
                <w:b/>
                <w:sz w:val="18"/>
                <w:szCs w:val="18"/>
              </w:rPr>
            </w:pPr>
            <w:r w:rsidRPr="00870B8D">
              <w:rPr>
                <w:rFonts w:ascii="Calibri" w:hAnsi="Calibri" w:cs="Arial"/>
                <w:b/>
                <w:sz w:val="18"/>
                <w:szCs w:val="18"/>
              </w:rPr>
              <w:t>Development of a national conservation plan</w:t>
            </w:r>
            <w:r w:rsidRPr="00870B8D">
              <w:rPr>
                <w:rFonts w:ascii="Calibri" w:hAnsi="Calibri"/>
                <w:b/>
                <w:sz w:val="18"/>
                <w:szCs w:val="18"/>
              </w:rPr>
              <w:t xml:space="preserve"> </w:t>
            </w:r>
            <w:r w:rsidR="001A6780" w:rsidRPr="00870B8D">
              <w:rPr>
                <w:rFonts w:ascii="Calibri" w:hAnsi="Calibri"/>
                <w:b/>
                <w:sz w:val="18"/>
                <w:szCs w:val="18"/>
              </w:rPr>
              <w:t>a</w:t>
            </w:r>
          </w:p>
        </w:tc>
        <w:tc>
          <w:tcPr>
            <w:tcW w:w="6150" w:type="dxa"/>
            <w:gridSpan w:val="4"/>
            <w:vMerge/>
            <w:shd w:val="clear" w:color="auto" w:fill="94D9D5"/>
            <w:tcMar>
              <w:top w:w="28" w:type="dxa"/>
              <w:bottom w:w="28" w:type="dxa"/>
            </w:tcMar>
          </w:tcPr>
          <w:p w14:paraId="5AF33A24" w14:textId="77777777" w:rsidR="001A6780" w:rsidRPr="00870B8D" w:rsidRDefault="001A6780" w:rsidP="001A6780">
            <w:pPr>
              <w:pStyle w:val="Tabletext"/>
              <w:rPr>
                <w:rFonts w:ascii="Calibri" w:hAnsi="Calibri"/>
                <w:sz w:val="18"/>
                <w:szCs w:val="18"/>
              </w:rPr>
            </w:pPr>
          </w:p>
        </w:tc>
      </w:tr>
      <w:tr w:rsidR="007B3496" w:rsidRPr="00093294" w14:paraId="580A3D6E" w14:textId="77777777" w:rsidTr="007B3496">
        <w:trPr>
          <w:trHeight w:val="244"/>
        </w:trPr>
        <w:tc>
          <w:tcPr>
            <w:tcW w:w="586" w:type="dxa"/>
            <w:tcMar>
              <w:top w:w="28" w:type="dxa"/>
              <w:bottom w:w="28" w:type="dxa"/>
            </w:tcMar>
          </w:tcPr>
          <w:p w14:paraId="66172151"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20661B63"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08355B37" w14:textId="625D80A0" w:rsidR="007B3496" w:rsidRPr="00870B8D" w:rsidRDefault="007B3496" w:rsidP="001A6780">
            <w:pPr>
              <w:pStyle w:val="Tabletext"/>
              <w:rPr>
                <w:rFonts w:ascii="Calibri" w:hAnsi="Calibri"/>
                <w:sz w:val="18"/>
                <w:szCs w:val="18"/>
              </w:rPr>
            </w:pPr>
            <w:r w:rsidRPr="00870B8D">
              <w:rPr>
                <w:rFonts w:ascii="Calibri" w:hAnsi="Calibri"/>
                <w:sz w:val="18"/>
                <w:szCs w:val="18"/>
              </w:rPr>
              <w:t>2.1.1</w:t>
            </w:r>
          </w:p>
        </w:tc>
        <w:tc>
          <w:tcPr>
            <w:tcW w:w="6236" w:type="dxa"/>
            <w:tcMar>
              <w:top w:w="28" w:type="dxa"/>
              <w:bottom w:w="28" w:type="dxa"/>
            </w:tcMar>
          </w:tcPr>
          <w:p w14:paraId="01F913F1" w14:textId="0A7AF5F2"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Planning process</w:t>
            </w:r>
          </w:p>
        </w:tc>
        <w:tc>
          <w:tcPr>
            <w:tcW w:w="907" w:type="dxa"/>
            <w:vMerge w:val="restart"/>
            <w:tcMar>
              <w:top w:w="28" w:type="dxa"/>
              <w:bottom w:w="28" w:type="dxa"/>
            </w:tcMar>
            <w:vAlign w:val="center"/>
          </w:tcPr>
          <w:p w14:paraId="4B7EB88D" w14:textId="788388A8" w:rsidR="007B3496" w:rsidRPr="00870B8D" w:rsidRDefault="007B3496" w:rsidP="007B3496">
            <w:pPr>
              <w:pStyle w:val="Tabletext"/>
              <w:jc w:val="center"/>
              <w:rPr>
                <w:rFonts w:ascii="Calibri" w:hAnsi="Calibri"/>
                <w:sz w:val="18"/>
                <w:szCs w:val="18"/>
              </w:rPr>
            </w:pPr>
            <w:r w:rsidRPr="00870B8D">
              <w:rPr>
                <w:rFonts w:ascii="Calibri" w:hAnsi="Calibri"/>
                <w:sz w:val="18"/>
                <w:szCs w:val="18"/>
              </w:rPr>
              <w:t>2</w:t>
            </w:r>
          </w:p>
        </w:tc>
        <w:tc>
          <w:tcPr>
            <w:tcW w:w="2203" w:type="dxa"/>
            <w:vMerge w:val="restart"/>
            <w:vAlign w:val="center"/>
          </w:tcPr>
          <w:p w14:paraId="3606A393" w14:textId="77777777" w:rsidR="007B3496" w:rsidRPr="00870B8D" w:rsidRDefault="007B3496" w:rsidP="00D910B7">
            <w:pPr>
              <w:pStyle w:val="Tabletext"/>
              <w:rPr>
                <w:rFonts w:ascii="Calibri" w:hAnsi="Calibri"/>
                <w:sz w:val="18"/>
                <w:szCs w:val="18"/>
              </w:rPr>
            </w:pPr>
            <w:r w:rsidRPr="00870B8D">
              <w:rPr>
                <w:rFonts w:ascii="Calibri" w:hAnsi="Calibri" w:cs="Arial"/>
                <w:sz w:val="18"/>
                <w:szCs w:val="18"/>
              </w:rPr>
              <w:t>Identification of</w:t>
            </w:r>
          </w:p>
          <w:p w14:paraId="577AD550" w14:textId="37BDFD6C" w:rsidR="007B3496" w:rsidRPr="00870B8D" w:rsidRDefault="007B3496" w:rsidP="001A6780">
            <w:pPr>
              <w:pStyle w:val="Tabletext"/>
              <w:rPr>
                <w:rFonts w:ascii="Calibri" w:hAnsi="Calibri"/>
                <w:sz w:val="18"/>
                <w:szCs w:val="18"/>
              </w:rPr>
            </w:pPr>
            <w:r w:rsidRPr="00870B8D">
              <w:rPr>
                <w:rFonts w:ascii="Calibri" w:hAnsi="Calibri" w:cs="Arial"/>
                <w:sz w:val="18"/>
                <w:szCs w:val="18"/>
              </w:rPr>
              <w:t>stakeholders exercise</w:t>
            </w:r>
          </w:p>
        </w:tc>
        <w:tc>
          <w:tcPr>
            <w:tcW w:w="2354" w:type="dxa"/>
            <w:vMerge w:val="restart"/>
            <w:vAlign w:val="center"/>
          </w:tcPr>
          <w:p w14:paraId="57B24A63" w14:textId="77777777" w:rsidR="007B3496" w:rsidRPr="00870B8D" w:rsidRDefault="007B3496" w:rsidP="00D910B7">
            <w:pPr>
              <w:pStyle w:val="Tabletext"/>
              <w:rPr>
                <w:rFonts w:ascii="Calibri" w:hAnsi="Calibri"/>
                <w:sz w:val="18"/>
                <w:szCs w:val="18"/>
              </w:rPr>
            </w:pPr>
            <w:r w:rsidRPr="00870B8D">
              <w:rPr>
                <w:rFonts w:ascii="Calibri" w:hAnsi="Calibri"/>
                <w:sz w:val="18"/>
                <w:szCs w:val="18"/>
              </w:rPr>
              <w:t>IALA Lighthouse</w:t>
            </w:r>
          </w:p>
          <w:p w14:paraId="6DDC9194" w14:textId="77777777" w:rsidR="007B3496" w:rsidRPr="00870B8D" w:rsidRDefault="007B3496" w:rsidP="00D910B7">
            <w:pPr>
              <w:pStyle w:val="Tabletext"/>
              <w:rPr>
                <w:rFonts w:ascii="Calibri" w:hAnsi="Calibri"/>
                <w:sz w:val="18"/>
                <w:szCs w:val="18"/>
              </w:rPr>
            </w:pPr>
            <w:r w:rsidRPr="00870B8D">
              <w:rPr>
                <w:rFonts w:ascii="Calibri" w:hAnsi="Calibri"/>
                <w:sz w:val="18"/>
                <w:szCs w:val="18"/>
              </w:rPr>
              <w:t>Conservation Manual</w:t>
            </w:r>
          </w:p>
          <w:p w14:paraId="1E56319C" w14:textId="41C9BDE5" w:rsidR="007B3496" w:rsidRPr="00870B8D" w:rsidRDefault="007B3496" w:rsidP="001A6780">
            <w:pPr>
              <w:pStyle w:val="Tabletext"/>
              <w:rPr>
                <w:rFonts w:ascii="Calibri" w:hAnsi="Calibri"/>
                <w:sz w:val="18"/>
                <w:szCs w:val="18"/>
              </w:rPr>
            </w:pPr>
            <w:r w:rsidRPr="00870B8D">
              <w:rPr>
                <w:rFonts w:ascii="Calibri" w:hAnsi="Calibri"/>
                <w:sz w:val="18"/>
                <w:szCs w:val="18"/>
              </w:rPr>
              <w:t>Chapter 1</w:t>
            </w:r>
          </w:p>
        </w:tc>
        <w:tc>
          <w:tcPr>
            <w:tcW w:w="686" w:type="dxa"/>
            <w:vMerge w:val="restart"/>
            <w:vAlign w:val="center"/>
          </w:tcPr>
          <w:p w14:paraId="6BB9F573" w14:textId="20A9C7B1" w:rsidR="007B3496" w:rsidRPr="00870B8D" w:rsidRDefault="007B3496" w:rsidP="009D7DAD">
            <w:pPr>
              <w:pStyle w:val="Tabletext"/>
              <w:jc w:val="center"/>
              <w:rPr>
                <w:rFonts w:ascii="Calibri" w:hAnsi="Calibri"/>
                <w:sz w:val="18"/>
                <w:szCs w:val="18"/>
              </w:rPr>
            </w:pPr>
            <w:r w:rsidRPr="00870B8D">
              <w:rPr>
                <w:rFonts w:ascii="Calibri" w:hAnsi="Calibri"/>
                <w:sz w:val="18"/>
                <w:szCs w:val="18"/>
              </w:rPr>
              <w:t>3</w:t>
            </w:r>
          </w:p>
        </w:tc>
      </w:tr>
      <w:tr w:rsidR="007B3496" w:rsidRPr="00093294" w14:paraId="2B436F55" w14:textId="77777777" w:rsidTr="007B3496">
        <w:trPr>
          <w:trHeight w:val="244"/>
        </w:trPr>
        <w:tc>
          <w:tcPr>
            <w:tcW w:w="586" w:type="dxa"/>
            <w:tcMar>
              <w:top w:w="28" w:type="dxa"/>
              <w:bottom w:w="28" w:type="dxa"/>
            </w:tcMar>
          </w:tcPr>
          <w:p w14:paraId="1BE37A28"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00D2182B"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16F5CF9D" w14:textId="2AD1FD82" w:rsidR="007B3496" w:rsidRPr="00870B8D" w:rsidRDefault="007B3496" w:rsidP="001A6780">
            <w:pPr>
              <w:pStyle w:val="Tabletext"/>
              <w:rPr>
                <w:rFonts w:ascii="Calibri" w:hAnsi="Calibri"/>
                <w:sz w:val="18"/>
                <w:szCs w:val="18"/>
              </w:rPr>
            </w:pPr>
            <w:r w:rsidRPr="00870B8D">
              <w:rPr>
                <w:rFonts w:ascii="Calibri" w:hAnsi="Calibri"/>
                <w:sz w:val="18"/>
                <w:szCs w:val="18"/>
              </w:rPr>
              <w:t>2.1.2</w:t>
            </w:r>
          </w:p>
        </w:tc>
        <w:tc>
          <w:tcPr>
            <w:tcW w:w="6236" w:type="dxa"/>
            <w:tcMar>
              <w:top w:w="28" w:type="dxa"/>
              <w:bottom w:w="28" w:type="dxa"/>
            </w:tcMar>
          </w:tcPr>
          <w:p w14:paraId="6F2A7108" w14:textId="48305895"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Involvement of stakeholders</w:t>
            </w:r>
          </w:p>
        </w:tc>
        <w:tc>
          <w:tcPr>
            <w:tcW w:w="907" w:type="dxa"/>
            <w:vMerge/>
            <w:tcMar>
              <w:top w:w="28" w:type="dxa"/>
              <w:bottom w:w="28" w:type="dxa"/>
            </w:tcMar>
          </w:tcPr>
          <w:p w14:paraId="4A3F31AF" w14:textId="02C83EF0" w:rsidR="007B3496" w:rsidRPr="00870B8D" w:rsidRDefault="007B3496" w:rsidP="001A6780">
            <w:pPr>
              <w:pStyle w:val="Tabletext"/>
              <w:rPr>
                <w:rFonts w:ascii="Calibri" w:hAnsi="Calibri"/>
                <w:sz w:val="18"/>
                <w:szCs w:val="18"/>
              </w:rPr>
            </w:pPr>
          </w:p>
        </w:tc>
        <w:tc>
          <w:tcPr>
            <w:tcW w:w="2203" w:type="dxa"/>
            <w:vMerge/>
          </w:tcPr>
          <w:p w14:paraId="7561ECD9" w14:textId="02A6047B" w:rsidR="007B3496" w:rsidRPr="00870B8D" w:rsidRDefault="007B3496" w:rsidP="001A6780">
            <w:pPr>
              <w:pStyle w:val="Tabletext"/>
              <w:rPr>
                <w:rFonts w:ascii="Calibri" w:hAnsi="Calibri"/>
                <w:sz w:val="18"/>
                <w:szCs w:val="18"/>
              </w:rPr>
            </w:pPr>
          </w:p>
        </w:tc>
        <w:tc>
          <w:tcPr>
            <w:tcW w:w="2354" w:type="dxa"/>
            <w:vMerge/>
          </w:tcPr>
          <w:p w14:paraId="48C83EB6" w14:textId="3AE754F0" w:rsidR="007B3496" w:rsidRPr="00870B8D" w:rsidRDefault="007B3496" w:rsidP="001A6780">
            <w:pPr>
              <w:pStyle w:val="Tabletext"/>
              <w:rPr>
                <w:rFonts w:ascii="Calibri" w:hAnsi="Calibri"/>
                <w:sz w:val="18"/>
                <w:szCs w:val="18"/>
              </w:rPr>
            </w:pPr>
          </w:p>
        </w:tc>
        <w:tc>
          <w:tcPr>
            <w:tcW w:w="686" w:type="dxa"/>
            <w:vMerge/>
            <w:vAlign w:val="center"/>
          </w:tcPr>
          <w:p w14:paraId="451AABF3" w14:textId="4ED169AE" w:rsidR="007B3496" w:rsidRPr="00870B8D" w:rsidRDefault="007B3496" w:rsidP="009D7DAD">
            <w:pPr>
              <w:pStyle w:val="Tabletext"/>
              <w:jc w:val="center"/>
              <w:rPr>
                <w:rFonts w:ascii="Calibri" w:hAnsi="Calibri"/>
                <w:sz w:val="18"/>
                <w:szCs w:val="18"/>
              </w:rPr>
            </w:pPr>
          </w:p>
        </w:tc>
      </w:tr>
      <w:tr w:rsidR="007B3496" w:rsidRPr="00093294" w14:paraId="28CB5C96" w14:textId="77777777" w:rsidTr="007B3496">
        <w:trPr>
          <w:trHeight w:val="244"/>
        </w:trPr>
        <w:tc>
          <w:tcPr>
            <w:tcW w:w="586" w:type="dxa"/>
            <w:tcMar>
              <w:top w:w="28" w:type="dxa"/>
              <w:bottom w:w="28" w:type="dxa"/>
            </w:tcMar>
          </w:tcPr>
          <w:p w14:paraId="1460464F"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4C75FE65"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65AD3D49" w14:textId="63269FE7" w:rsidR="007B3496" w:rsidRPr="00870B8D" w:rsidRDefault="007B3496" w:rsidP="001A6780">
            <w:pPr>
              <w:pStyle w:val="Tabletext"/>
              <w:rPr>
                <w:rFonts w:ascii="Calibri" w:hAnsi="Calibri"/>
                <w:sz w:val="18"/>
                <w:szCs w:val="18"/>
              </w:rPr>
            </w:pPr>
            <w:r w:rsidRPr="00870B8D">
              <w:rPr>
                <w:rFonts w:ascii="Calibri" w:hAnsi="Calibri"/>
                <w:sz w:val="18"/>
                <w:szCs w:val="18"/>
              </w:rPr>
              <w:t>2.1.3</w:t>
            </w:r>
          </w:p>
        </w:tc>
        <w:tc>
          <w:tcPr>
            <w:tcW w:w="6236" w:type="dxa"/>
            <w:tcMar>
              <w:top w:w="28" w:type="dxa"/>
              <w:bottom w:w="28" w:type="dxa"/>
            </w:tcMar>
          </w:tcPr>
          <w:p w14:paraId="4214F622" w14:textId="49AB5FA1"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Production of a conservation plan</w:t>
            </w:r>
          </w:p>
        </w:tc>
        <w:tc>
          <w:tcPr>
            <w:tcW w:w="907" w:type="dxa"/>
            <w:vMerge/>
            <w:tcMar>
              <w:top w:w="28" w:type="dxa"/>
              <w:bottom w:w="28" w:type="dxa"/>
            </w:tcMar>
          </w:tcPr>
          <w:p w14:paraId="39333D4F" w14:textId="6BC48253" w:rsidR="007B3496" w:rsidRPr="00870B8D" w:rsidRDefault="007B3496" w:rsidP="001A6780">
            <w:pPr>
              <w:pStyle w:val="Tabletext"/>
              <w:rPr>
                <w:rFonts w:ascii="Calibri" w:hAnsi="Calibri"/>
                <w:sz w:val="18"/>
                <w:szCs w:val="18"/>
              </w:rPr>
            </w:pPr>
          </w:p>
        </w:tc>
        <w:tc>
          <w:tcPr>
            <w:tcW w:w="2203" w:type="dxa"/>
            <w:vMerge/>
          </w:tcPr>
          <w:p w14:paraId="7DC3DA0F" w14:textId="77777777" w:rsidR="007B3496" w:rsidRPr="00870B8D" w:rsidRDefault="007B3496" w:rsidP="001A6780">
            <w:pPr>
              <w:pStyle w:val="Tabletext"/>
              <w:rPr>
                <w:rFonts w:ascii="Calibri" w:hAnsi="Calibri"/>
                <w:sz w:val="18"/>
                <w:szCs w:val="18"/>
              </w:rPr>
            </w:pPr>
          </w:p>
        </w:tc>
        <w:tc>
          <w:tcPr>
            <w:tcW w:w="2354" w:type="dxa"/>
            <w:vMerge/>
          </w:tcPr>
          <w:p w14:paraId="5D9173E6" w14:textId="425A2141" w:rsidR="007B3496" w:rsidRPr="00870B8D" w:rsidRDefault="007B3496" w:rsidP="001A6780">
            <w:pPr>
              <w:pStyle w:val="Tabletext"/>
              <w:rPr>
                <w:rFonts w:ascii="Calibri" w:hAnsi="Calibri"/>
                <w:sz w:val="18"/>
                <w:szCs w:val="18"/>
              </w:rPr>
            </w:pPr>
          </w:p>
        </w:tc>
        <w:tc>
          <w:tcPr>
            <w:tcW w:w="686" w:type="dxa"/>
            <w:vMerge/>
            <w:vAlign w:val="center"/>
          </w:tcPr>
          <w:p w14:paraId="30182189" w14:textId="6EE32BD5" w:rsidR="007B3496" w:rsidRPr="00870B8D" w:rsidRDefault="007B3496" w:rsidP="009D7DAD">
            <w:pPr>
              <w:pStyle w:val="Tabletext"/>
              <w:jc w:val="center"/>
              <w:rPr>
                <w:rFonts w:ascii="Calibri" w:hAnsi="Calibri"/>
                <w:sz w:val="18"/>
                <w:szCs w:val="18"/>
              </w:rPr>
            </w:pPr>
          </w:p>
        </w:tc>
      </w:tr>
      <w:tr w:rsidR="007B3496" w:rsidRPr="00093294" w14:paraId="0BD943AB" w14:textId="77777777" w:rsidTr="007B3496">
        <w:trPr>
          <w:trHeight w:val="244"/>
        </w:trPr>
        <w:tc>
          <w:tcPr>
            <w:tcW w:w="586" w:type="dxa"/>
            <w:tcMar>
              <w:top w:w="28" w:type="dxa"/>
              <w:bottom w:w="28" w:type="dxa"/>
            </w:tcMar>
          </w:tcPr>
          <w:p w14:paraId="4CA0B3AA"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4C19544D"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02C3FC1F" w14:textId="0706DC49" w:rsidR="007B3496" w:rsidRPr="00870B8D" w:rsidRDefault="007B3496" w:rsidP="001A6780">
            <w:pPr>
              <w:pStyle w:val="Tabletext"/>
              <w:rPr>
                <w:rFonts w:ascii="Calibri" w:hAnsi="Calibri"/>
                <w:sz w:val="18"/>
                <w:szCs w:val="18"/>
              </w:rPr>
            </w:pPr>
            <w:r w:rsidRPr="00870B8D">
              <w:rPr>
                <w:rFonts w:ascii="Calibri" w:hAnsi="Calibri"/>
                <w:sz w:val="18"/>
                <w:szCs w:val="18"/>
              </w:rPr>
              <w:t>2.1.4</w:t>
            </w:r>
          </w:p>
        </w:tc>
        <w:tc>
          <w:tcPr>
            <w:tcW w:w="6236" w:type="dxa"/>
            <w:tcMar>
              <w:top w:w="28" w:type="dxa"/>
              <w:bottom w:w="28" w:type="dxa"/>
            </w:tcMar>
          </w:tcPr>
          <w:p w14:paraId="33ABE530" w14:textId="04AAA65D"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Production of a management plan</w:t>
            </w:r>
          </w:p>
        </w:tc>
        <w:tc>
          <w:tcPr>
            <w:tcW w:w="907" w:type="dxa"/>
            <w:vMerge/>
            <w:tcMar>
              <w:top w:w="28" w:type="dxa"/>
              <w:bottom w:w="28" w:type="dxa"/>
            </w:tcMar>
          </w:tcPr>
          <w:p w14:paraId="6484378E" w14:textId="648DF7ED" w:rsidR="007B3496" w:rsidRPr="00870B8D" w:rsidRDefault="007B3496" w:rsidP="001A6780">
            <w:pPr>
              <w:pStyle w:val="Tabletext"/>
              <w:rPr>
                <w:rFonts w:ascii="Calibri" w:hAnsi="Calibri"/>
                <w:sz w:val="18"/>
                <w:szCs w:val="18"/>
              </w:rPr>
            </w:pPr>
          </w:p>
        </w:tc>
        <w:tc>
          <w:tcPr>
            <w:tcW w:w="2203" w:type="dxa"/>
            <w:vMerge/>
          </w:tcPr>
          <w:p w14:paraId="3F54409E" w14:textId="77777777" w:rsidR="007B3496" w:rsidRPr="00870B8D" w:rsidRDefault="007B3496" w:rsidP="001A6780">
            <w:pPr>
              <w:pStyle w:val="Tabletext"/>
              <w:rPr>
                <w:rFonts w:ascii="Calibri" w:hAnsi="Calibri"/>
                <w:sz w:val="18"/>
                <w:szCs w:val="18"/>
              </w:rPr>
            </w:pPr>
          </w:p>
        </w:tc>
        <w:tc>
          <w:tcPr>
            <w:tcW w:w="2354" w:type="dxa"/>
            <w:vMerge/>
          </w:tcPr>
          <w:p w14:paraId="1E3FB4CF" w14:textId="77777777" w:rsidR="007B3496" w:rsidRPr="00870B8D" w:rsidRDefault="007B3496" w:rsidP="001A6780">
            <w:pPr>
              <w:pStyle w:val="Tabletext"/>
              <w:rPr>
                <w:rFonts w:ascii="Calibri" w:hAnsi="Calibri"/>
                <w:sz w:val="18"/>
                <w:szCs w:val="18"/>
              </w:rPr>
            </w:pPr>
          </w:p>
        </w:tc>
        <w:tc>
          <w:tcPr>
            <w:tcW w:w="686" w:type="dxa"/>
            <w:vMerge/>
            <w:vAlign w:val="center"/>
          </w:tcPr>
          <w:p w14:paraId="0D0820A6" w14:textId="38C6B1C9" w:rsidR="007B3496" w:rsidRPr="00870B8D" w:rsidRDefault="007B3496" w:rsidP="009D7DAD">
            <w:pPr>
              <w:pStyle w:val="Tabletext"/>
              <w:jc w:val="center"/>
              <w:rPr>
                <w:rFonts w:ascii="Calibri" w:hAnsi="Calibri"/>
                <w:sz w:val="18"/>
                <w:szCs w:val="18"/>
              </w:rPr>
            </w:pPr>
          </w:p>
        </w:tc>
      </w:tr>
      <w:tr w:rsidR="007B3496" w:rsidRPr="00093294" w14:paraId="0DDE78EE" w14:textId="77777777" w:rsidTr="007B3496">
        <w:trPr>
          <w:trHeight w:val="244"/>
        </w:trPr>
        <w:tc>
          <w:tcPr>
            <w:tcW w:w="586" w:type="dxa"/>
            <w:tcMar>
              <w:top w:w="28" w:type="dxa"/>
              <w:bottom w:w="28" w:type="dxa"/>
            </w:tcMar>
          </w:tcPr>
          <w:p w14:paraId="3788C91F"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15988D78"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1877FAF4" w14:textId="30AF99F2" w:rsidR="007B3496" w:rsidRPr="00870B8D" w:rsidRDefault="007B3496" w:rsidP="001A6780">
            <w:pPr>
              <w:pStyle w:val="Tabletext"/>
              <w:rPr>
                <w:rFonts w:ascii="Calibri" w:hAnsi="Calibri"/>
                <w:sz w:val="18"/>
                <w:szCs w:val="18"/>
              </w:rPr>
            </w:pPr>
            <w:r w:rsidRPr="00870B8D">
              <w:rPr>
                <w:rFonts w:ascii="Calibri" w:hAnsi="Calibri"/>
                <w:sz w:val="18"/>
                <w:szCs w:val="18"/>
              </w:rPr>
              <w:t>2.1.5</w:t>
            </w:r>
          </w:p>
        </w:tc>
        <w:tc>
          <w:tcPr>
            <w:tcW w:w="6236" w:type="dxa"/>
            <w:tcMar>
              <w:top w:w="28" w:type="dxa"/>
              <w:bottom w:w="28" w:type="dxa"/>
            </w:tcMar>
          </w:tcPr>
          <w:p w14:paraId="4DE32B9F" w14:textId="0D6ABD19" w:rsidR="007B3496" w:rsidRPr="00870B8D" w:rsidRDefault="007B3496" w:rsidP="001A6780">
            <w:pPr>
              <w:pStyle w:val="Tabletext"/>
              <w:jc w:val="right"/>
              <w:rPr>
                <w:rFonts w:ascii="Calibri" w:hAnsi="Calibri"/>
                <w:sz w:val="18"/>
                <w:szCs w:val="18"/>
              </w:rPr>
            </w:pPr>
            <w:r w:rsidRPr="00870B8D">
              <w:rPr>
                <w:rFonts w:ascii="Calibri" w:hAnsi="Calibri"/>
                <w:sz w:val="18"/>
                <w:szCs w:val="18"/>
              </w:rPr>
              <w:t>Project management plans</w:t>
            </w:r>
          </w:p>
        </w:tc>
        <w:tc>
          <w:tcPr>
            <w:tcW w:w="907" w:type="dxa"/>
            <w:vMerge/>
            <w:tcMar>
              <w:top w:w="28" w:type="dxa"/>
              <w:bottom w:w="28" w:type="dxa"/>
            </w:tcMar>
          </w:tcPr>
          <w:p w14:paraId="1F0D4975" w14:textId="71011F3F" w:rsidR="007B3496" w:rsidRPr="00870B8D" w:rsidRDefault="007B3496" w:rsidP="001A6780">
            <w:pPr>
              <w:pStyle w:val="Tabletext"/>
              <w:rPr>
                <w:rFonts w:ascii="Calibri" w:hAnsi="Calibri"/>
                <w:sz w:val="18"/>
                <w:szCs w:val="18"/>
              </w:rPr>
            </w:pPr>
          </w:p>
        </w:tc>
        <w:tc>
          <w:tcPr>
            <w:tcW w:w="2203" w:type="dxa"/>
            <w:vMerge/>
          </w:tcPr>
          <w:p w14:paraId="5BC7C70C" w14:textId="77777777" w:rsidR="007B3496" w:rsidRPr="00870B8D" w:rsidRDefault="007B3496" w:rsidP="001A6780">
            <w:pPr>
              <w:pStyle w:val="Tabletext"/>
              <w:rPr>
                <w:rFonts w:ascii="Calibri" w:hAnsi="Calibri"/>
                <w:sz w:val="18"/>
                <w:szCs w:val="18"/>
              </w:rPr>
            </w:pPr>
          </w:p>
        </w:tc>
        <w:tc>
          <w:tcPr>
            <w:tcW w:w="2354" w:type="dxa"/>
            <w:vMerge/>
          </w:tcPr>
          <w:p w14:paraId="1A2C0462" w14:textId="77777777" w:rsidR="007B3496" w:rsidRPr="00870B8D" w:rsidRDefault="007B3496" w:rsidP="001A6780">
            <w:pPr>
              <w:pStyle w:val="Tabletext"/>
              <w:rPr>
                <w:rFonts w:ascii="Calibri" w:hAnsi="Calibri"/>
                <w:sz w:val="18"/>
                <w:szCs w:val="18"/>
              </w:rPr>
            </w:pPr>
          </w:p>
        </w:tc>
        <w:tc>
          <w:tcPr>
            <w:tcW w:w="686" w:type="dxa"/>
            <w:vMerge/>
            <w:vAlign w:val="center"/>
          </w:tcPr>
          <w:p w14:paraId="25B0E218" w14:textId="1A1128B3" w:rsidR="007B3496" w:rsidRPr="00870B8D" w:rsidRDefault="007B3496" w:rsidP="009D7DAD">
            <w:pPr>
              <w:pStyle w:val="Tabletext"/>
              <w:jc w:val="center"/>
              <w:rPr>
                <w:rFonts w:ascii="Calibri" w:hAnsi="Calibri"/>
                <w:sz w:val="18"/>
                <w:szCs w:val="18"/>
              </w:rPr>
            </w:pPr>
          </w:p>
        </w:tc>
      </w:tr>
      <w:tr w:rsidR="001A6780" w:rsidRPr="00093294" w14:paraId="6ABC6F59" w14:textId="77777777" w:rsidTr="007B3496">
        <w:trPr>
          <w:trHeight w:val="244"/>
          <w:tblHeader/>
        </w:trPr>
        <w:tc>
          <w:tcPr>
            <w:tcW w:w="586" w:type="dxa"/>
            <w:tcMar>
              <w:top w:w="28" w:type="dxa"/>
              <w:bottom w:w="28" w:type="dxa"/>
            </w:tcMar>
          </w:tcPr>
          <w:p w14:paraId="5512D27D" w14:textId="77777777" w:rsidR="001A6780" w:rsidRPr="00870B8D" w:rsidRDefault="001A6780" w:rsidP="001A6780">
            <w:pPr>
              <w:pStyle w:val="Tabletext"/>
              <w:rPr>
                <w:rFonts w:ascii="Calibri" w:hAnsi="Calibri"/>
                <w:b/>
                <w:sz w:val="18"/>
                <w:szCs w:val="18"/>
              </w:rPr>
            </w:pPr>
          </w:p>
        </w:tc>
        <w:tc>
          <w:tcPr>
            <w:tcW w:w="697" w:type="dxa"/>
            <w:tcMar>
              <w:top w:w="28" w:type="dxa"/>
              <w:bottom w:w="28" w:type="dxa"/>
            </w:tcMar>
          </w:tcPr>
          <w:p w14:paraId="4E21F19B" w14:textId="606B7651" w:rsidR="001A6780" w:rsidRPr="00870B8D" w:rsidRDefault="00F83046" w:rsidP="001A6780">
            <w:pPr>
              <w:pStyle w:val="Tabletext"/>
              <w:rPr>
                <w:rFonts w:ascii="Calibri" w:hAnsi="Calibri"/>
                <w:b/>
                <w:sz w:val="18"/>
                <w:szCs w:val="18"/>
              </w:rPr>
            </w:pPr>
            <w:r w:rsidRPr="00870B8D">
              <w:rPr>
                <w:rFonts w:ascii="Calibri" w:hAnsi="Calibri"/>
                <w:b/>
                <w:sz w:val="18"/>
                <w:szCs w:val="18"/>
              </w:rPr>
              <w:t>2</w:t>
            </w:r>
            <w:r w:rsidR="001A6780" w:rsidRPr="00870B8D">
              <w:rPr>
                <w:rFonts w:ascii="Calibri" w:hAnsi="Calibri"/>
                <w:b/>
                <w:sz w:val="18"/>
                <w:szCs w:val="18"/>
              </w:rPr>
              <w:t>.2</w:t>
            </w:r>
          </w:p>
        </w:tc>
        <w:tc>
          <w:tcPr>
            <w:tcW w:w="891" w:type="dxa"/>
            <w:shd w:val="clear" w:color="auto" w:fill="94D9D5"/>
            <w:tcMar>
              <w:top w:w="28" w:type="dxa"/>
              <w:bottom w:w="28" w:type="dxa"/>
            </w:tcMar>
          </w:tcPr>
          <w:p w14:paraId="073EAC3E" w14:textId="77777777" w:rsidR="001A6780" w:rsidRPr="00870B8D" w:rsidRDefault="001A6780" w:rsidP="001A6780">
            <w:pPr>
              <w:pStyle w:val="Tabletext"/>
              <w:rPr>
                <w:rFonts w:ascii="Calibri" w:hAnsi="Calibri"/>
                <w:b/>
                <w:sz w:val="18"/>
                <w:szCs w:val="18"/>
              </w:rPr>
            </w:pPr>
          </w:p>
        </w:tc>
        <w:tc>
          <w:tcPr>
            <w:tcW w:w="6236" w:type="dxa"/>
            <w:tcMar>
              <w:top w:w="28" w:type="dxa"/>
              <w:bottom w:w="28" w:type="dxa"/>
            </w:tcMar>
          </w:tcPr>
          <w:p w14:paraId="0A626D57" w14:textId="27313EEC" w:rsidR="001A6780" w:rsidRPr="00870B8D" w:rsidRDefault="00D910B7" w:rsidP="001A6780">
            <w:pPr>
              <w:pStyle w:val="Tabletext"/>
              <w:rPr>
                <w:rFonts w:ascii="Calibri" w:hAnsi="Calibri"/>
                <w:b/>
                <w:sz w:val="18"/>
                <w:szCs w:val="18"/>
              </w:rPr>
            </w:pPr>
            <w:r w:rsidRPr="00870B8D">
              <w:rPr>
                <w:rFonts w:ascii="Calibri" w:hAnsi="Calibri" w:cs="Arial"/>
                <w:b/>
                <w:sz w:val="18"/>
                <w:szCs w:val="18"/>
              </w:rPr>
              <w:t>Implementation of a management plan</w:t>
            </w:r>
          </w:p>
        </w:tc>
        <w:tc>
          <w:tcPr>
            <w:tcW w:w="6150" w:type="dxa"/>
            <w:gridSpan w:val="4"/>
            <w:shd w:val="clear" w:color="auto" w:fill="94D9D5"/>
            <w:tcMar>
              <w:top w:w="28" w:type="dxa"/>
              <w:bottom w:w="28" w:type="dxa"/>
            </w:tcMar>
            <w:vAlign w:val="center"/>
          </w:tcPr>
          <w:p w14:paraId="7D095986" w14:textId="77777777" w:rsidR="001A6780" w:rsidRPr="00870B8D" w:rsidRDefault="001A6780" w:rsidP="009D7DAD">
            <w:pPr>
              <w:pStyle w:val="Tabletext"/>
              <w:jc w:val="center"/>
              <w:rPr>
                <w:rFonts w:ascii="Calibri" w:hAnsi="Calibri"/>
                <w:b/>
                <w:sz w:val="18"/>
                <w:szCs w:val="18"/>
              </w:rPr>
            </w:pPr>
          </w:p>
        </w:tc>
      </w:tr>
      <w:tr w:rsidR="007B3496" w:rsidRPr="00093294" w14:paraId="2CDF86BC" w14:textId="77777777" w:rsidTr="007B3496">
        <w:trPr>
          <w:trHeight w:val="244"/>
          <w:tblHeader/>
        </w:trPr>
        <w:tc>
          <w:tcPr>
            <w:tcW w:w="586" w:type="dxa"/>
            <w:tcMar>
              <w:top w:w="28" w:type="dxa"/>
              <w:bottom w:w="28" w:type="dxa"/>
            </w:tcMar>
          </w:tcPr>
          <w:p w14:paraId="5A08AB55"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19A1BB57"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6C9CBBD0" w14:textId="411364E3" w:rsidR="007B3496" w:rsidRPr="00870B8D" w:rsidRDefault="007B3496" w:rsidP="001A6780">
            <w:pPr>
              <w:pStyle w:val="Tabletext"/>
              <w:rPr>
                <w:rFonts w:ascii="Calibri" w:hAnsi="Calibri"/>
                <w:sz w:val="18"/>
                <w:szCs w:val="18"/>
              </w:rPr>
            </w:pPr>
            <w:r w:rsidRPr="00870B8D">
              <w:rPr>
                <w:rFonts w:ascii="Calibri" w:hAnsi="Calibri"/>
                <w:sz w:val="18"/>
                <w:szCs w:val="18"/>
              </w:rPr>
              <w:t>2.2.1</w:t>
            </w:r>
          </w:p>
        </w:tc>
        <w:tc>
          <w:tcPr>
            <w:tcW w:w="6236" w:type="dxa"/>
            <w:tcMar>
              <w:top w:w="28" w:type="dxa"/>
              <w:bottom w:w="28" w:type="dxa"/>
            </w:tcMar>
          </w:tcPr>
          <w:p w14:paraId="53DE1824" w14:textId="104D8D1A"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Identification of potential and limitations</w:t>
            </w:r>
          </w:p>
        </w:tc>
        <w:tc>
          <w:tcPr>
            <w:tcW w:w="907" w:type="dxa"/>
            <w:vMerge w:val="restart"/>
            <w:tcMar>
              <w:top w:w="28" w:type="dxa"/>
              <w:bottom w:w="28" w:type="dxa"/>
            </w:tcMar>
            <w:vAlign w:val="center"/>
          </w:tcPr>
          <w:p w14:paraId="0A510768" w14:textId="506A3472" w:rsidR="007B3496" w:rsidRPr="00870B8D" w:rsidRDefault="007B3496" w:rsidP="007B3496">
            <w:pPr>
              <w:pStyle w:val="Tabletext"/>
              <w:jc w:val="center"/>
              <w:rPr>
                <w:rFonts w:ascii="Calibri" w:hAnsi="Calibri"/>
                <w:sz w:val="18"/>
                <w:szCs w:val="18"/>
              </w:rPr>
            </w:pPr>
            <w:r w:rsidRPr="00870B8D">
              <w:rPr>
                <w:rFonts w:ascii="Calibri" w:hAnsi="Calibri" w:cs="Arial"/>
                <w:sz w:val="18"/>
                <w:szCs w:val="18"/>
              </w:rPr>
              <w:t>2</w:t>
            </w:r>
          </w:p>
        </w:tc>
        <w:tc>
          <w:tcPr>
            <w:tcW w:w="2203" w:type="dxa"/>
            <w:vMerge w:val="restart"/>
            <w:tcMar>
              <w:top w:w="28" w:type="dxa"/>
              <w:bottom w:w="28" w:type="dxa"/>
            </w:tcMar>
          </w:tcPr>
          <w:p w14:paraId="6195CA97" w14:textId="6E40F9E2" w:rsidR="007B3496" w:rsidRPr="00870B8D" w:rsidRDefault="007B3496" w:rsidP="001A6780">
            <w:pPr>
              <w:pStyle w:val="Tabletext"/>
              <w:rPr>
                <w:rFonts w:ascii="Calibri" w:hAnsi="Calibri"/>
                <w:sz w:val="18"/>
                <w:szCs w:val="18"/>
              </w:rPr>
            </w:pPr>
          </w:p>
        </w:tc>
        <w:tc>
          <w:tcPr>
            <w:tcW w:w="2354" w:type="dxa"/>
            <w:vMerge w:val="restart"/>
            <w:tcMar>
              <w:top w:w="28" w:type="dxa"/>
              <w:bottom w:w="28" w:type="dxa"/>
            </w:tcMar>
            <w:vAlign w:val="center"/>
          </w:tcPr>
          <w:p w14:paraId="40B99320" w14:textId="77777777" w:rsidR="007B3496" w:rsidRPr="00870B8D" w:rsidRDefault="007B3496" w:rsidP="001A6780">
            <w:pPr>
              <w:pStyle w:val="Tabletext"/>
              <w:rPr>
                <w:rFonts w:ascii="Calibri" w:hAnsi="Calibri"/>
                <w:sz w:val="18"/>
                <w:szCs w:val="18"/>
              </w:rPr>
            </w:pPr>
            <w:r w:rsidRPr="00870B8D">
              <w:rPr>
                <w:rFonts w:ascii="Calibri" w:hAnsi="Calibri"/>
                <w:sz w:val="18"/>
                <w:szCs w:val="18"/>
              </w:rPr>
              <w:t>IALA Lighthouse</w:t>
            </w:r>
          </w:p>
          <w:p w14:paraId="2A4E13F5" w14:textId="77777777" w:rsidR="007B3496" w:rsidRPr="00870B8D" w:rsidRDefault="007B3496" w:rsidP="001A6780">
            <w:pPr>
              <w:pStyle w:val="Tabletext"/>
              <w:rPr>
                <w:rFonts w:ascii="Calibri" w:hAnsi="Calibri"/>
                <w:sz w:val="18"/>
                <w:szCs w:val="18"/>
              </w:rPr>
            </w:pPr>
            <w:r w:rsidRPr="00870B8D">
              <w:rPr>
                <w:rFonts w:ascii="Calibri" w:hAnsi="Calibri"/>
                <w:sz w:val="18"/>
                <w:szCs w:val="18"/>
              </w:rPr>
              <w:t>Conservation Manual</w:t>
            </w:r>
          </w:p>
          <w:p w14:paraId="4A89EA55" w14:textId="106075F9" w:rsidR="007B3496" w:rsidRPr="00870B8D" w:rsidRDefault="007B3496" w:rsidP="001A6780">
            <w:pPr>
              <w:pStyle w:val="Tabletext"/>
              <w:rPr>
                <w:rFonts w:ascii="Calibri" w:hAnsi="Calibri"/>
                <w:sz w:val="18"/>
                <w:szCs w:val="18"/>
              </w:rPr>
            </w:pPr>
            <w:r w:rsidRPr="00870B8D">
              <w:rPr>
                <w:rFonts w:ascii="Calibri" w:hAnsi="Calibri"/>
                <w:sz w:val="18"/>
                <w:szCs w:val="18"/>
              </w:rPr>
              <w:t>Chapter 1</w:t>
            </w:r>
          </w:p>
        </w:tc>
        <w:tc>
          <w:tcPr>
            <w:tcW w:w="686" w:type="dxa"/>
            <w:vMerge w:val="restart"/>
            <w:tcMar>
              <w:top w:w="28" w:type="dxa"/>
              <w:bottom w:w="28" w:type="dxa"/>
            </w:tcMar>
            <w:vAlign w:val="center"/>
          </w:tcPr>
          <w:p w14:paraId="27EF92CD" w14:textId="0EAE3B6F" w:rsidR="007B3496" w:rsidRPr="00870B8D" w:rsidRDefault="007B3496" w:rsidP="009D7DAD">
            <w:pPr>
              <w:pStyle w:val="Tabletext"/>
              <w:jc w:val="center"/>
              <w:rPr>
                <w:rFonts w:ascii="Calibri" w:hAnsi="Calibri"/>
                <w:sz w:val="18"/>
                <w:szCs w:val="18"/>
              </w:rPr>
            </w:pPr>
            <w:r w:rsidRPr="00870B8D">
              <w:rPr>
                <w:rFonts w:ascii="Calibri" w:hAnsi="Calibri" w:cs="Arial"/>
                <w:sz w:val="18"/>
                <w:szCs w:val="18"/>
              </w:rPr>
              <w:t>4</w:t>
            </w:r>
          </w:p>
        </w:tc>
      </w:tr>
      <w:tr w:rsidR="007B3496" w:rsidRPr="00093294" w14:paraId="04C889B9" w14:textId="77777777" w:rsidTr="007B3496">
        <w:trPr>
          <w:trHeight w:val="244"/>
          <w:tblHeader/>
        </w:trPr>
        <w:tc>
          <w:tcPr>
            <w:tcW w:w="586" w:type="dxa"/>
            <w:tcMar>
              <w:top w:w="28" w:type="dxa"/>
              <w:bottom w:w="28" w:type="dxa"/>
            </w:tcMar>
          </w:tcPr>
          <w:p w14:paraId="0FE7E5DC"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4E69E0BE"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4EDFBF3A" w14:textId="642A8FDC" w:rsidR="007B3496" w:rsidRPr="00870B8D" w:rsidRDefault="007B3496" w:rsidP="00D910B7">
            <w:pPr>
              <w:pStyle w:val="Tabletext"/>
              <w:rPr>
                <w:rFonts w:ascii="Calibri" w:hAnsi="Calibri"/>
                <w:sz w:val="18"/>
                <w:szCs w:val="18"/>
              </w:rPr>
            </w:pPr>
            <w:r w:rsidRPr="00870B8D">
              <w:rPr>
                <w:rFonts w:ascii="Calibri" w:hAnsi="Calibri"/>
                <w:sz w:val="18"/>
                <w:szCs w:val="18"/>
              </w:rPr>
              <w:t>2.2.2</w:t>
            </w:r>
          </w:p>
        </w:tc>
        <w:tc>
          <w:tcPr>
            <w:tcW w:w="6236" w:type="dxa"/>
            <w:tcMar>
              <w:top w:w="28" w:type="dxa"/>
              <w:bottom w:w="28" w:type="dxa"/>
            </w:tcMar>
          </w:tcPr>
          <w:p w14:paraId="78B7E49D" w14:textId="6D74D268"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Risk assessment considerations</w:t>
            </w:r>
          </w:p>
        </w:tc>
        <w:tc>
          <w:tcPr>
            <w:tcW w:w="907" w:type="dxa"/>
            <w:vMerge/>
            <w:tcMar>
              <w:top w:w="28" w:type="dxa"/>
              <w:bottom w:w="28" w:type="dxa"/>
            </w:tcMar>
            <w:vAlign w:val="center"/>
          </w:tcPr>
          <w:p w14:paraId="41CA655A" w14:textId="172C93AF" w:rsidR="007B3496" w:rsidRPr="00870B8D" w:rsidRDefault="007B3496" w:rsidP="001A6780">
            <w:pPr>
              <w:pStyle w:val="Tabletext"/>
              <w:rPr>
                <w:rFonts w:ascii="Calibri" w:hAnsi="Calibri"/>
                <w:sz w:val="18"/>
                <w:szCs w:val="18"/>
              </w:rPr>
            </w:pPr>
          </w:p>
        </w:tc>
        <w:tc>
          <w:tcPr>
            <w:tcW w:w="2203" w:type="dxa"/>
            <w:vMerge/>
            <w:vAlign w:val="center"/>
          </w:tcPr>
          <w:p w14:paraId="0C9F1387" w14:textId="4DBF34F5" w:rsidR="007B3496" w:rsidRPr="00870B8D" w:rsidRDefault="007B3496" w:rsidP="001A6780">
            <w:pPr>
              <w:pStyle w:val="Tabletext"/>
              <w:rPr>
                <w:rFonts w:ascii="Calibri" w:hAnsi="Calibri"/>
                <w:sz w:val="18"/>
                <w:szCs w:val="18"/>
              </w:rPr>
            </w:pPr>
          </w:p>
        </w:tc>
        <w:tc>
          <w:tcPr>
            <w:tcW w:w="2354" w:type="dxa"/>
            <w:vMerge/>
          </w:tcPr>
          <w:p w14:paraId="4DBCCFC0" w14:textId="63A80AF7" w:rsidR="007B3496" w:rsidRPr="00870B8D" w:rsidRDefault="007B3496" w:rsidP="001A6780">
            <w:pPr>
              <w:pStyle w:val="Tabletext"/>
              <w:rPr>
                <w:rFonts w:ascii="Calibri" w:hAnsi="Calibri"/>
                <w:sz w:val="18"/>
                <w:szCs w:val="18"/>
              </w:rPr>
            </w:pPr>
          </w:p>
        </w:tc>
        <w:tc>
          <w:tcPr>
            <w:tcW w:w="686" w:type="dxa"/>
            <w:vMerge/>
            <w:vAlign w:val="center"/>
          </w:tcPr>
          <w:p w14:paraId="5F7ACAF2" w14:textId="426C81B7" w:rsidR="007B3496" w:rsidRPr="00870B8D" w:rsidRDefault="007B3496" w:rsidP="009D7DAD">
            <w:pPr>
              <w:pStyle w:val="Tabletext"/>
              <w:jc w:val="center"/>
              <w:rPr>
                <w:rFonts w:ascii="Calibri" w:hAnsi="Calibri"/>
                <w:sz w:val="18"/>
                <w:szCs w:val="18"/>
              </w:rPr>
            </w:pPr>
          </w:p>
        </w:tc>
      </w:tr>
      <w:tr w:rsidR="007B3496" w:rsidRPr="00093294" w14:paraId="2EC835F1" w14:textId="77777777" w:rsidTr="007B3496">
        <w:trPr>
          <w:trHeight w:val="244"/>
          <w:tblHeader/>
        </w:trPr>
        <w:tc>
          <w:tcPr>
            <w:tcW w:w="586" w:type="dxa"/>
            <w:tcMar>
              <w:top w:w="28" w:type="dxa"/>
              <w:bottom w:w="28" w:type="dxa"/>
            </w:tcMar>
          </w:tcPr>
          <w:p w14:paraId="1C582F96" w14:textId="77777777" w:rsidR="007B3496" w:rsidRPr="00870B8D" w:rsidRDefault="007B3496" w:rsidP="001A6780">
            <w:pPr>
              <w:pStyle w:val="Tabletext"/>
              <w:rPr>
                <w:rFonts w:ascii="Calibri" w:hAnsi="Calibri"/>
                <w:sz w:val="18"/>
                <w:szCs w:val="18"/>
              </w:rPr>
            </w:pPr>
          </w:p>
        </w:tc>
        <w:tc>
          <w:tcPr>
            <w:tcW w:w="697" w:type="dxa"/>
            <w:tcMar>
              <w:top w:w="28" w:type="dxa"/>
              <w:bottom w:w="28" w:type="dxa"/>
            </w:tcMar>
          </w:tcPr>
          <w:p w14:paraId="7E265BDD" w14:textId="77777777" w:rsidR="007B3496" w:rsidRPr="00870B8D" w:rsidRDefault="007B3496" w:rsidP="001A6780">
            <w:pPr>
              <w:pStyle w:val="Tabletext"/>
              <w:rPr>
                <w:rFonts w:ascii="Calibri" w:hAnsi="Calibri"/>
                <w:sz w:val="18"/>
                <w:szCs w:val="18"/>
              </w:rPr>
            </w:pPr>
          </w:p>
        </w:tc>
        <w:tc>
          <w:tcPr>
            <w:tcW w:w="891" w:type="dxa"/>
            <w:tcMar>
              <w:top w:w="28" w:type="dxa"/>
              <w:bottom w:w="28" w:type="dxa"/>
            </w:tcMar>
          </w:tcPr>
          <w:p w14:paraId="209F2D57" w14:textId="0BFD058E" w:rsidR="007B3496" w:rsidRPr="00870B8D" w:rsidRDefault="007B3496" w:rsidP="00D910B7">
            <w:pPr>
              <w:pStyle w:val="Tabletext"/>
              <w:rPr>
                <w:rFonts w:ascii="Calibri" w:hAnsi="Calibri"/>
                <w:sz w:val="18"/>
                <w:szCs w:val="18"/>
              </w:rPr>
            </w:pPr>
            <w:r w:rsidRPr="00870B8D">
              <w:rPr>
                <w:rFonts w:ascii="Calibri" w:hAnsi="Calibri"/>
                <w:sz w:val="18"/>
                <w:szCs w:val="18"/>
              </w:rPr>
              <w:t>2.2.3</w:t>
            </w:r>
          </w:p>
        </w:tc>
        <w:tc>
          <w:tcPr>
            <w:tcW w:w="6236" w:type="dxa"/>
            <w:tcMar>
              <w:top w:w="28" w:type="dxa"/>
              <w:bottom w:w="28" w:type="dxa"/>
            </w:tcMar>
          </w:tcPr>
          <w:p w14:paraId="159B266B" w14:textId="4F52E895" w:rsidR="007B3496" w:rsidRPr="00870B8D" w:rsidRDefault="007B3496" w:rsidP="001A6780">
            <w:pPr>
              <w:pStyle w:val="Tabletext"/>
              <w:jc w:val="right"/>
              <w:rPr>
                <w:rFonts w:ascii="Calibri" w:hAnsi="Calibri"/>
                <w:sz w:val="18"/>
                <w:szCs w:val="18"/>
              </w:rPr>
            </w:pPr>
            <w:r w:rsidRPr="00870B8D">
              <w:rPr>
                <w:rFonts w:ascii="Calibri" w:hAnsi="Calibri" w:cs="Arial"/>
                <w:sz w:val="18"/>
                <w:szCs w:val="18"/>
              </w:rPr>
              <w:t>Public relations considerations</w:t>
            </w:r>
          </w:p>
        </w:tc>
        <w:tc>
          <w:tcPr>
            <w:tcW w:w="907" w:type="dxa"/>
            <w:vMerge/>
            <w:tcMar>
              <w:top w:w="28" w:type="dxa"/>
              <w:bottom w:w="28" w:type="dxa"/>
            </w:tcMar>
          </w:tcPr>
          <w:p w14:paraId="7C1D991B" w14:textId="457A0169" w:rsidR="007B3496" w:rsidRPr="00870B8D" w:rsidRDefault="007B3496" w:rsidP="001A6780">
            <w:pPr>
              <w:pStyle w:val="Tabletext"/>
              <w:rPr>
                <w:rFonts w:ascii="Calibri" w:hAnsi="Calibri"/>
                <w:sz w:val="18"/>
                <w:szCs w:val="18"/>
              </w:rPr>
            </w:pPr>
          </w:p>
        </w:tc>
        <w:tc>
          <w:tcPr>
            <w:tcW w:w="2203" w:type="dxa"/>
            <w:vMerge/>
          </w:tcPr>
          <w:p w14:paraId="16879088" w14:textId="77777777" w:rsidR="007B3496" w:rsidRPr="00870B8D" w:rsidRDefault="007B3496" w:rsidP="001A6780">
            <w:pPr>
              <w:pStyle w:val="Tabletext"/>
              <w:rPr>
                <w:rFonts w:ascii="Calibri" w:hAnsi="Calibri"/>
                <w:sz w:val="18"/>
                <w:szCs w:val="18"/>
              </w:rPr>
            </w:pPr>
          </w:p>
        </w:tc>
        <w:tc>
          <w:tcPr>
            <w:tcW w:w="2354" w:type="dxa"/>
            <w:vMerge/>
          </w:tcPr>
          <w:p w14:paraId="69C05E49" w14:textId="0955425B" w:rsidR="007B3496" w:rsidRPr="00870B8D" w:rsidRDefault="007B3496" w:rsidP="001A6780">
            <w:pPr>
              <w:pStyle w:val="Tabletext"/>
              <w:rPr>
                <w:rFonts w:ascii="Calibri" w:hAnsi="Calibri"/>
                <w:sz w:val="18"/>
                <w:szCs w:val="18"/>
              </w:rPr>
            </w:pPr>
          </w:p>
        </w:tc>
        <w:tc>
          <w:tcPr>
            <w:tcW w:w="686" w:type="dxa"/>
            <w:vMerge/>
            <w:vAlign w:val="center"/>
          </w:tcPr>
          <w:p w14:paraId="13EE0F28" w14:textId="25E9A0D1" w:rsidR="007B3496" w:rsidRPr="00870B8D" w:rsidRDefault="007B3496" w:rsidP="009D7DAD">
            <w:pPr>
              <w:pStyle w:val="Tabletext"/>
              <w:jc w:val="center"/>
              <w:rPr>
                <w:rFonts w:ascii="Calibri" w:hAnsi="Calibri"/>
                <w:sz w:val="18"/>
                <w:szCs w:val="18"/>
              </w:rPr>
            </w:pPr>
          </w:p>
        </w:tc>
      </w:tr>
      <w:tr w:rsidR="007B3496" w:rsidRPr="00093294" w14:paraId="4E721A18" w14:textId="77777777" w:rsidTr="007B3496">
        <w:trPr>
          <w:trHeight w:val="244"/>
          <w:tblHeader/>
        </w:trPr>
        <w:tc>
          <w:tcPr>
            <w:tcW w:w="586" w:type="dxa"/>
            <w:tcMar>
              <w:top w:w="28" w:type="dxa"/>
              <w:bottom w:w="28" w:type="dxa"/>
            </w:tcMar>
          </w:tcPr>
          <w:p w14:paraId="51CA322C" w14:textId="77777777" w:rsidR="007B3496" w:rsidRPr="00870B8D" w:rsidRDefault="007B3496" w:rsidP="001A6780">
            <w:pPr>
              <w:jc w:val="both"/>
              <w:rPr>
                <w:rFonts w:ascii="Calibri" w:hAnsi="Calibri" w:cs="Arial"/>
                <w:sz w:val="18"/>
                <w:szCs w:val="18"/>
              </w:rPr>
            </w:pPr>
          </w:p>
        </w:tc>
        <w:tc>
          <w:tcPr>
            <w:tcW w:w="697" w:type="dxa"/>
            <w:tcMar>
              <w:top w:w="28" w:type="dxa"/>
              <w:bottom w:w="28" w:type="dxa"/>
            </w:tcMar>
          </w:tcPr>
          <w:p w14:paraId="54F390BC" w14:textId="77777777" w:rsidR="007B3496" w:rsidRPr="00870B8D" w:rsidRDefault="007B3496" w:rsidP="001A6780">
            <w:pPr>
              <w:jc w:val="both"/>
              <w:rPr>
                <w:rFonts w:ascii="Calibri" w:hAnsi="Calibri" w:cs="Arial"/>
                <w:sz w:val="18"/>
                <w:szCs w:val="18"/>
              </w:rPr>
            </w:pPr>
          </w:p>
        </w:tc>
        <w:tc>
          <w:tcPr>
            <w:tcW w:w="891" w:type="dxa"/>
            <w:tcMar>
              <w:top w:w="28" w:type="dxa"/>
              <w:bottom w:w="28" w:type="dxa"/>
            </w:tcMar>
          </w:tcPr>
          <w:p w14:paraId="1F045277" w14:textId="747BE28A" w:rsidR="007B3496" w:rsidRPr="00870B8D" w:rsidRDefault="007B3496" w:rsidP="00D910B7">
            <w:pPr>
              <w:pStyle w:val="Tabletext"/>
              <w:rPr>
                <w:rFonts w:ascii="Calibri" w:hAnsi="Calibri"/>
                <w:sz w:val="18"/>
                <w:szCs w:val="18"/>
              </w:rPr>
            </w:pPr>
            <w:r w:rsidRPr="00870B8D">
              <w:rPr>
                <w:rFonts w:ascii="Calibri" w:hAnsi="Calibri"/>
                <w:sz w:val="18"/>
                <w:szCs w:val="18"/>
              </w:rPr>
              <w:t>2.2.4</w:t>
            </w:r>
          </w:p>
        </w:tc>
        <w:tc>
          <w:tcPr>
            <w:tcW w:w="6236" w:type="dxa"/>
            <w:tcMar>
              <w:top w:w="28" w:type="dxa"/>
              <w:bottom w:w="28" w:type="dxa"/>
            </w:tcMar>
          </w:tcPr>
          <w:p w14:paraId="03DC74BA" w14:textId="3762DBD4" w:rsidR="007B3496" w:rsidRPr="00870B8D" w:rsidRDefault="007B3496" w:rsidP="00D910B7">
            <w:pPr>
              <w:pStyle w:val="Tabletext"/>
              <w:jc w:val="right"/>
              <w:rPr>
                <w:rFonts w:ascii="Calibri" w:hAnsi="Calibri" w:cs="Arial"/>
                <w:sz w:val="18"/>
                <w:szCs w:val="18"/>
              </w:rPr>
            </w:pPr>
            <w:r w:rsidRPr="00870B8D">
              <w:rPr>
                <w:rFonts w:ascii="Calibri" w:hAnsi="Calibri" w:cs="Arial"/>
                <w:sz w:val="18"/>
                <w:szCs w:val="18"/>
              </w:rPr>
              <w:t>Benchmarks to measure success</w:t>
            </w:r>
          </w:p>
        </w:tc>
        <w:tc>
          <w:tcPr>
            <w:tcW w:w="907" w:type="dxa"/>
            <w:vMerge/>
            <w:tcMar>
              <w:top w:w="28" w:type="dxa"/>
              <w:bottom w:w="28" w:type="dxa"/>
            </w:tcMar>
          </w:tcPr>
          <w:p w14:paraId="3B76C0B6" w14:textId="6B80CFA7" w:rsidR="007B3496" w:rsidRPr="00870B8D" w:rsidRDefault="007B3496" w:rsidP="001A6780">
            <w:pPr>
              <w:pStyle w:val="Tabletext"/>
              <w:rPr>
                <w:rFonts w:ascii="Calibri" w:hAnsi="Calibri" w:cs="Arial"/>
                <w:sz w:val="18"/>
                <w:szCs w:val="18"/>
              </w:rPr>
            </w:pPr>
          </w:p>
        </w:tc>
        <w:tc>
          <w:tcPr>
            <w:tcW w:w="2203" w:type="dxa"/>
            <w:vMerge/>
          </w:tcPr>
          <w:p w14:paraId="55CBE859" w14:textId="77777777" w:rsidR="007B3496" w:rsidRPr="00870B8D" w:rsidRDefault="007B3496" w:rsidP="001A6780">
            <w:pPr>
              <w:pStyle w:val="Tabletext"/>
              <w:rPr>
                <w:rFonts w:ascii="Calibri" w:hAnsi="Calibri" w:cs="Arial"/>
                <w:sz w:val="18"/>
                <w:szCs w:val="18"/>
              </w:rPr>
            </w:pPr>
          </w:p>
        </w:tc>
        <w:tc>
          <w:tcPr>
            <w:tcW w:w="2354" w:type="dxa"/>
            <w:vMerge/>
          </w:tcPr>
          <w:p w14:paraId="0A9D7D32" w14:textId="77777777" w:rsidR="007B3496" w:rsidRPr="00870B8D" w:rsidRDefault="007B3496" w:rsidP="001A6780">
            <w:pPr>
              <w:pStyle w:val="Tabletext"/>
              <w:rPr>
                <w:rFonts w:ascii="Calibri" w:hAnsi="Calibri" w:cs="Arial"/>
                <w:sz w:val="18"/>
                <w:szCs w:val="18"/>
              </w:rPr>
            </w:pPr>
          </w:p>
        </w:tc>
        <w:tc>
          <w:tcPr>
            <w:tcW w:w="686" w:type="dxa"/>
            <w:vMerge/>
            <w:vAlign w:val="center"/>
          </w:tcPr>
          <w:p w14:paraId="56D898FE" w14:textId="264DC70D" w:rsidR="007B3496" w:rsidRPr="00870B8D" w:rsidRDefault="007B3496" w:rsidP="009D7DAD">
            <w:pPr>
              <w:pStyle w:val="Tabletext"/>
              <w:jc w:val="center"/>
              <w:rPr>
                <w:rFonts w:ascii="Calibri" w:hAnsi="Calibri" w:cs="Arial"/>
                <w:sz w:val="18"/>
                <w:szCs w:val="18"/>
              </w:rPr>
            </w:pPr>
          </w:p>
        </w:tc>
      </w:tr>
    </w:tbl>
    <w:p w14:paraId="5420DFB4" w14:textId="53ABA099" w:rsidR="00871F1F" w:rsidRDefault="007B3496" w:rsidP="007B3496">
      <w:pPr>
        <w:pStyle w:val="Heading1"/>
      </w:pPr>
      <w:bookmarkStart w:id="63" w:name="_Toc526200338"/>
      <w:r>
        <w:lastRenderedPageBreak/>
        <w:t xml:space="preserve">MODULE 3 - </w:t>
      </w:r>
      <w:r w:rsidR="00D67565">
        <w:t>LEGAL ISSUES</w:t>
      </w:r>
      <w:bookmarkEnd w:id="63"/>
    </w:p>
    <w:p w14:paraId="4BA0B31B" w14:textId="77777777" w:rsidR="007B3496" w:rsidRDefault="007B3496" w:rsidP="007B3496">
      <w:pPr>
        <w:pStyle w:val="Heading1separatationline"/>
      </w:pPr>
    </w:p>
    <w:p w14:paraId="23E96312" w14:textId="4525DE76" w:rsidR="007B3496" w:rsidRDefault="007B3496" w:rsidP="007B3496">
      <w:pPr>
        <w:pStyle w:val="Heading2"/>
      </w:pPr>
      <w:bookmarkStart w:id="64" w:name="_Toc526200339"/>
      <w:r>
        <w:t>Scope</w:t>
      </w:r>
      <w:bookmarkEnd w:id="64"/>
    </w:p>
    <w:p w14:paraId="4B8A6901" w14:textId="77777777" w:rsidR="007B3496" w:rsidRDefault="007B3496" w:rsidP="007B3496">
      <w:r>
        <w:t>This module describes the legal issues to be considered for the complementary use of an historic lighthouse.</w:t>
      </w:r>
    </w:p>
    <w:p w14:paraId="3221B786" w14:textId="48C5312B" w:rsidR="007B3496" w:rsidRDefault="007B3496" w:rsidP="007B3496">
      <w:pPr>
        <w:pStyle w:val="Heading2"/>
      </w:pPr>
      <w:bookmarkStart w:id="65" w:name="_Toc526200340"/>
      <w:r>
        <w:t>Learning Objectives</w:t>
      </w:r>
      <w:bookmarkEnd w:id="65"/>
    </w:p>
    <w:p w14:paraId="4D42944E" w14:textId="77777777" w:rsidR="007B3496" w:rsidRPr="007B3496" w:rsidRDefault="007B3496" w:rsidP="007B3496">
      <w:pPr>
        <w:pStyle w:val="Heading2separationline"/>
      </w:pPr>
    </w:p>
    <w:p w14:paraId="528A4D1F" w14:textId="306F1101" w:rsidR="007B3496" w:rsidRDefault="007B3496" w:rsidP="007B3496">
      <w:r>
        <w:t>To gain a basic understanding of the legal issues appertaining to the complementary use of an historic lighthouse and a satisfactory understanding of joint risk assessments appertaining to the complementary use of historic lighthouses.</w:t>
      </w:r>
    </w:p>
    <w:p w14:paraId="5C21CEE4" w14:textId="7CA6C3D2" w:rsidR="001A6780" w:rsidRPr="00093294" w:rsidRDefault="0012326D" w:rsidP="007B3496">
      <w:pPr>
        <w:pStyle w:val="Heading2"/>
      </w:pPr>
      <w:bookmarkStart w:id="66" w:name="_Toc526200341"/>
      <w:r>
        <w:t>Detailed Teaching Syllabus for Module 3 – Legal Issues</w:t>
      </w:r>
      <w:bookmarkEnd w:id="66"/>
    </w:p>
    <w:p w14:paraId="180ADEDE" w14:textId="77777777" w:rsidR="001A6780" w:rsidRPr="00093294" w:rsidRDefault="001A6780" w:rsidP="001A6780">
      <w:pPr>
        <w:pStyle w:val="Heading1separatationline"/>
      </w:pPr>
    </w:p>
    <w:p w14:paraId="74149C8C" w14:textId="0A4876EC" w:rsidR="001A6780" w:rsidRPr="00093294" w:rsidRDefault="001A6780" w:rsidP="001A6780">
      <w:pPr>
        <w:pStyle w:val="Tablecaption"/>
        <w:jc w:val="center"/>
      </w:pPr>
      <w:bookmarkStart w:id="67" w:name="_Toc526200365"/>
      <w:r w:rsidRPr="00093294">
        <w:t xml:space="preserve">Detailed Teaching Syllabus - </w:t>
      </w:r>
      <w:r>
        <w:t>Module 3</w:t>
      </w:r>
      <w:bookmarkEnd w:id="67"/>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587"/>
      </w:tblGrid>
      <w:tr w:rsidR="001A6780" w:rsidRPr="00093294" w14:paraId="555E6F19" w14:textId="77777777" w:rsidTr="001A6780">
        <w:trPr>
          <w:cantSplit/>
          <w:trHeight w:val="1314"/>
          <w:tblHeader/>
        </w:trPr>
        <w:tc>
          <w:tcPr>
            <w:tcW w:w="587" w:type="dxa"/>
            <w:tcMar>
              <w:top w:w="28" w:type="dxa"/>
              <w:bottom w:w="28" w:type="dxa"/>
            </w:tcMar>
            <w:textDirection w:val="btLr"/>
            <w:vAlign w:val="center"/>
          </w:tcPr>
          <w:p w14:paraId="55C6A603" w14:textId="77777777" w:rsidR="001A6780" w:rsidRPr="007B3496" w:rsidRDefault="001A6780" w:rsidP="001A6780">
            <w:pPr>
              <w:pStyle w:val="Tableheading"/>
              <w:rPr>
                <w:sz w:val="18"/>
                <w:szCs w:val="18"/>
                <w:lang w:val="en-GB"/>
              </w:rPr>
            </w:pPr>
            <w:r w:rsidRPr="007B3496">
              <w:rPr>
                <w:sz w:val="18"/>
                <w:szCs w:val="18"/>
                <w:lang w:val="en-GB"/>
              </w:rPr>
              <w:t>Module</w:t>
            </w:r>
          </w:p>
        </w:tc>
        <w:tc>
          <w:tcPr>
            <w:tcW w:w="699" w:type="dxa"/>
            <w:tcMar>
              <w:top w:w="28" w:type="dxa"/>
              <w:bottom w:w="28" w:type="dxa"/>
            </w:tcMar>
            <w:textDirection w:val="btLr"/>
            <w:vAlign w:val="center"/>
          </w:tcPr>
          <w:p w14:paraId="40DBA45F" w14:textId="77777777" w:rsidR="001A6780" w:rsidRPr="007B3496" w:rsidRDefault="001A6780" w:rsidP="001A6780">
            <w:pPr>
              <w:pStyle w:val="Tableheading"/>
              <w:rPr>
                <w:sz w:val="18"/>
                <w:szCs w:val="18"/>
                <w:lang w:val="en-GB"/>
              </w:rPr>
            </w:pPr>
            <w:r w:rsidRPr="007B3496">
              <w:rPr>
                <w:sz w:val="18"/>
                <w:szCs w:val="18"/>
                <w:lang w:val="en-GB"/>
              </w:rPr>
              <w:t>Element</w:t>
            </w:r>
          </w:p>
        </w:tc>
        <w:tc>
          <w:tcPr>
            <w:tcW w:w="898" w:type="dxa"/>
            <w:tcMar>
              <w:top w:w="28" w:type="dxa"/>
              <w:bottom w:w="28" w:type="dxa"/>
            </w:tcMar>
            <w:textDirection w:val="btLr"/>
            <w:vAlign w:val="center"/>
          </w:tcPr>
          <w:p w14:paraId="453D9DD6" w14:textId="77777777" w:rsidR="001A6780" w:rsidRPr="007B3496" w:rsidRDefault="001A6780" w:rsidP="001A6780">
            <w:pPr>
              <w:pStyle w:val="Tableheading"/>
              <w:rPr>
                <w:sz w:val="18"/>
                <w:szCs w:val="18"/>
                <w:lang w:val="en-GB"/>
              </w:rPr>
            </w:pPr>
            <w:r w:rsidRPr="007B3496">
              <w:rPr>
                <w:sz w:val="18"/>
                <w:szCs w:val="18"/>
                <w:lang w:val="en-GB"/>
              </w:rPr>
              <w:t>Sub-element</w:t>
            </w:r>
          </w:p>
        </w:tc>
        <w:tc>
          <w:tcPr>
            <w:tcW w:w="6785" w:type="dxa"/>
            <w:tcMar>
              <w:top w:w="28" w:type="dxa"/>
              <w:bottom w:w="28" w:type="dxa"/>
            </w:tcMar>
            <w:vAlign w:val="center"/>
          </w:tcPr>
          <w:p w14:paraId="67DD05F6" w14:textId="77777777" w:rsidR="001A6780" w:rsidRPr="007B3496" w:rsidRDefault="001A6780" w:rsidP="001A6780">
            <w:pPr>
              <w:pStyle w:val="Tableheading"/>
              <w:rPr>
                <w:sz w:val="18"/>
                <w:szCs w:val="18"/>
                <w:lang w:val="en-GB"/>
              </w:rPr>
            </w:pPr>
            <w:r w:rsidRPr="007B3496">
              <w:rPr>
                <w:sz w:val="18"/>
                <w:szCs w:val="18"/>
                <w:lang w:val="en-GB"/>
              </w:rPr>
              <w:t>Subject</w:t>
            </w:r>
          </w:p>
        </w:tc>
        <w:tc>
          <w:tcPr>
            <w:tcW w:w="949" w:type="dxa"/>
            <w:tcMar>
              <w:top w:w="28" w:type="dxa"/>
              <w:bottom w:w="28" w:type="dxa"/>
            </w:tcMar>
            <w:textDirection w:val="btLr"/>
            <w:vAlign w:val="center"/>
          </w:tcPr>
          <w:p w14:paraId="253AABCD" w14:textId="77777777" w:rsidR="001A6780" w:rsidRPr="007B3496" w:rsidRDefault="001A6780" w:rsidP="001A6780">
            <w:pPr>
              <w:pStyle w:val="Tableheading"/>
              <w:rPr>
                <w:sz w:val="18"/>
                <w:szCs w:val="18"/>
                <w:lang w:val="en-GB"/>
              </w:rPr>
            </w:pPr>
            <w:r w:rsidRPr="007B3496">
              <w:rPr>
                <w:sz w:val="18"/>
                <w:szCs w:val="18"/>
                <w:lang w:val="en-GB"/>
              </w:rPr>
              <w:t>Level of Competence</w:t>
            </w:r>
          </w:p>
        </w:tc>
        <w:tc>
          <w:tcPr>
            <w:tcW w:w="2268" w:type="dxa"/>
            <w:tcMar>
              <w:top w:w="28" w:type="dxa"/>
              <w:bottom w:w="28" w:type="dxa"/>
            </w:tcMar>
            <w:vAlign w:val="center"/>
          </w:tcPr>
          <w:p w14:paraId="56DD8D7F" w14:textId="77777777" w:rsidR="001A6780" w:rsidRPr="007B3496" w:rsidRDefault="001A6780" w:rsidP="001A6780">
            <w:pPr>
              <w:pStyle w:val="Tableheading"/>
              <w:rPr>
                <w:sz w:val="18"/>
                <w:szCs w:val="18"/>
                <w:lang w:val="en-GB"/>
              </w:rPr>
            </w:pPr>
            <w:r w:rsidRPr="007B3496">
              <w:rPr>
                <w:sz w:val="18"/>
                <w:szCs w:val="18"/>
                <w:lang w:val="en-GB"/>
              </w:rPr>
              <w:t>Recommended training aids; exercises and external visits</w:t>
            </w:r>
          </w:p>
        </w:tc>
        <w:tc>
          <w:tcPr>
            <w:tcW w:w="2410" w:type="dxa"/>
            <w:tcMar>
              <w:top w:w="28" w:type="dxa"/>
              <w:bottom w:w="28" w:type="dxa"/>
            </w:tcMar>
            <w:vAlign w:val="center"/>
          </w:tcPr>
          <w:p w14:paraId="0C8A198E" w14:textId="77777777" w:rsidR="001A6780" w:rsidRPr="007B3496" w:rsidRDefault="001A6780" w:rsidP="001A6780">
            <w:pPr>
              <w:pStyle w:val="Tableheading"/>
              <w:rPr>
                <w:sz w:val="18"/>
                <w:szCs w:val="18"/>
                <w:lang w:val="en-GB"/>
              </w:rPr>
            </w:pPr>
            <w:r w:rsidRPr="007B3496">
              <w:rPr>
                <w:sz w:val="18"/>
                <w:szCs w:val="18"/>
                <w:lang w:val="en-GB"/>
              </w:rPr>
              <w:t>References</w:t>
            </w:r>
          </w:p>
          <w:p w14:paraId="29031CF3" w14:textId="77777777" w:rsidR="001A6780" w:rsidRPr="007B3496" w:rsidRDefault="001A6780" w:rsidP="001A6780">
            <w:pPr>
              <w:pStyle w:val="Tableheading"/>
              <w:rPr>
                <w:sz w:val="18"/>
                <w:szCs w:val="18"/>
                <w:lang w:val="en-GB"/>
              </w:rPr>
            </w:pPr>
          </w:p>
          <w:p w14:paraId="777A713D" w14:textId="77777777" w:rsidR="001A6780" w:rsidRPr="007B3496" w:rsidRDefault="001A6780" w:rsidP="001A6780">
            <w:pPr>
              <w:pStyle w:val="Tableheading"/>
              <w:rPr>
                <w:sz w:val="18"/>
                <w:szCs w:val="18"/>
                <w:lang w:val="en-GB"/>
              </w:rPr>
            </w:pPr>
            <w:r w:rsidRPr="007B3496">
              <w:rPr>
                <w:sz w:val="18"/>
                <w:szCs w:val="18"/>
                <w:lang w:val="en-GB"/>
              </w:rPr>
              <w:t>Rec = Recommendation</w:t>
            </w:r>
          </w:p>
          <w:p w14:paraId="2F571EA2" w14:textId="77777777" w:rsidR="001A6780" w:rsidRPr="007B3496" w:rsidRDefault="001A6780" w:rsidP="001A6780">
            <w:pPr>
              <w:pStyle w:val="Tableheading"/>
              <w:rPr>
                <w:sz w:val="18"/>
                <w:szCs w:val="18"/>
                <w:lang w:val="en-GB"/>
              </w:rPr>
            </w:pPr>
            <w:r w:rsidRPr="007B3496">
              <w:rPr>
                <w:sz w:val="18"/>
                <w:szCs w:val="18"/>
                <w:lang w:val="en-GB"/>
              </w:rPr>
              <w:t>GL = Guideline</w:t>
            </w:r>
          </w:p>
        </w:tc>
        <w:tc>
          <w:tcPr>
            <w:tcW w:w="587" w:type="dxa"/>
            <w:tcMar>
              <w:top w:w="28" w:type="dxa"/>
              <w:bottom w:w="28" w:type="dxa"/>
            </w:tcMar>
            <w:textDirection w:val="btLr"/>
            <w:vAlign w:val="center"/>
          </w:tcPr>
          <w:p w14:paraId="3C3EEEDD" w14:textId="77777777" w:rsidR="001A6780" w:rsidRPr="007B3496" w:rsidRDefault="001A6780" w:rsidP="001A6780">
            <w:pPr>
              <w:pStyle w:val="Tableheading"/>
              <w:rPr>
                <w:sz w:val="18"/>
                <w:szCs w:val="18"/>
                <w:lang w:val="en-GB"/>
              </w:rPr>
            </w:pPr>
            <w:r w:rsidRPr="007B3496">
              <w:rPr>
                <w:sz w:val="18"/>
                <w:szCs w:val="18"/>
                <w:lang w:val="en-GB"/>
              </w:rPr>
              <w:t>Lecture No.</w:t>
            </w:r>
          </w:p>
        </w:tc>
      </w:tr>
      <w:tr w:rsidR="001A6780" w:rsidRPr="00093294" w14:paraId="2079F545" w14:textId="77777777" w:rsidTr="001A6780">
        <w:tc>
          <w:tcPr>
            <w:tcW w:w="587" w:type="dxa"/>
            <w:tcMar>
              <w:top w:w="28" w:type="dxa"/>
              <w:bottom w:w="28" w:type="dxa"/>
            </w:tcMar>
          </w:tcPr>
          <w:p w14:paraId="22D8F19E" w14:textId="4BFC4ECD" w:rsidR="001A6780" w:rsidRPr="007B3496" w:rsidRDefault="00F83046" w:rsidP="001A6780">
            <w:pPr>
              <w:pStyle w:val="Tabletext"/>
              <w:rPr>
                <w:b/>
                <w:sz w:val="18"/>
                <w:szCs w:val="18"/>
              </w:rPr>
            </w:pPr>
            <w:r w:rsidRPr="007B3496">
              <w:rPr>
                <w:b/>
                <w:sz w:val="18"/>
                <w:szCs w:val="18"/>
              </w:rPr>
              <w:t>3</w:t>
            </w:r>
          </w:p>
        </w:tc>
        <w:tc>
          <w:tcPr>
            <w:tcW w:w="699" w:type="dxa"/>
            <w:shd w:val="clear" w:color="auto" w:fill="94D9D5"/>
            <w:tcMar>
              <w:top w:w="28" w:type="dxa"/>
              <w:bottom w:w="28" w:type="dxa"/>
            </w:tcMar>
          </w:tcPr>
          <w:p w14:paraId="77BA0493" w14:textId="77777777" w:rsidR="001A6780" w:rsidRPr="007B3496" w:rsidRDefault="001A6780" w:rsidP="001A6780">
            <w:pPr>
              <w:pStyle w:val="Tabletext"/>
              <w:rPr>
                <w:b/>
                <w:sz w:val="18"/>
                <w:szCs w:val="18"/>
              </w:rPr>
            </w:pPr>
          </w:p>
        </w:tc>
        <w:tc>
          <w:tcPr>
            <w:tcW w:w="898" w:type="dxa"/>
            <w:vMerge w:val="restart"/>
            <w:shd w:val="clear" w:color="auto" w:fill="94D9D5"/>
            <w:tcMar>
              <w:top w:w="28" w:type="dxa"/>
              <w:bottom w:w="28" w:type="dxa"/>
            </w:tcMar>
          </w:tcPr>
          <w:p w14:paraId="364E74DD" w14:textId="77777777" w:rsidR="001A6780" w:rsidRPr="007B3496" w:rsidRDefault="001A6780" w:rsidP="001A6780">
            <w:pPr>
              <w:pStyle w:val="Tabletext"/>
              <w:rPr>
                <w:b/>
                <w:sz w:val="18"/>
                <w:szCs w:val="18"/>
              </w:rPr>
            </w:pPr>
          </w:p>
        </w:tc>
        <w:tc>
          <w:tcPr>
            <w:tcW w:w="6785" w:type="dxa"/>
            <w:tcMar>
              <w:top w:w="28" w:type="dxa"/>
              <w:bottom w:w="28" w:type="dxa"/>
            </w:tcMar>
          </w:tcPr>
          <w:p w14:paraId="7AE606B1" w14:textId="50984E4E" w:rsidR="001A6780" w:rsidRPr="007B3496" w:rsidRDefault="00F83046" w:rsidP="001A6780">
            <w:pPr>
              <w:pStyle w:val="Tabletext"/>
              <w:jc w:val="center"/>
              <w:rPr>
                <w:b/>
                <w:sz w:val="18"/>
                <w:szCs w:val="18"/>
              </w:rPr>
            </w:pPr>
            <w:r w:rsidRPr="007B3496">
              <w:rPr>
                <w:b/>
                <w:sz w:val="18"/>
                <w:szCs w:val="18"/>
              </w:rPr>
              <w:t>LEGAL ISSUES</w:t>
            </w:r>
            <w:r w:rsidR="001A6780" w:rsidRPr="007B3496">
              <w:rPr>
                <w:b/>
                <w:sz w:val="18"/>
                <w:szCs w:val="18"/>
              </w:rPr>
              <w:t xml:space="preserve"> </w:t>
            </w:r>
          </w:p>
        </w:tc>
        <w:tc>
          <w:tcPr>
            <w:tcW w:w="6214" w:type="dxa"/>
            <w:gridSpan w:val="4"/>
            <w:vMerge w:val="restart"/>
            <w:shd w:val="clear" w:color="auto" w:fill="94D9D5"/>
            <w:tcMar>
              <w:top w:w="28" w:type="dxa"/>
              <w:bottom w:w="28" w:type="dxa"/>
            </w:tcMar>
          </w:tcPr>
          <w:p w14:paraId="659BAE48" w14:textId="77777777" w:rsidR="001A6780" w:rsidRPr="007B3496" w:rsidRDefault="001A6780" w:rsidP="001A6780">
            <w:pPr>
              <w:pStyle w:val="Tabletext"/>
              <w:rPr>
                <w:sz w:val="18"/>
                <w:szCs w:val="18"/>
              </w:rPr>
            </w:pPr>
          </w:p>
        </w:tc>
      </w:tr>
      <w:tr w:rsidR="001A6780" w:rsidRPr="00093294" w14:paraId="0E4B768C" w14:textId="77777777" w:rsidTr="001A6780">
        <w:trPr>
          <w:trHeight w:val="330"/>
        </w:trPr>
        <w:tc>
          <w:tcPr>
            <w:tcW w:w="587" w:type="dxa"/>
            <w:tcMar>
              <w:top w:w="28" w:type="dxa"/>
              <w:bottom w:w="28" w:type="dxa"/>
            </w:tcMar>
          </w:tcPr>
          <w:p w14:paraId="01C32E3D" w14:textId="77777777" w:rsidR="001A6780" w:rsidRPr="007B3496" w:rsidRDefault="001A6780" w:rsidP="001A6780">
            <w:pPr>
              <w:pStyle w:val="Tabletext"/>
              <w:rPr>
                <w:b/>
                <w:sz w:val="18"/>
                <w:szCs w:val="18"/>
              </w:rPr>
            </w:pPr>
          </w:p>
        </w:tc>
        <w:tc>
          <w:tcPr>
            <w:tcW w:w="699" w:type="dxa"/>
            <w:tcMar>
              <w:top w:w="28" w:type="dxa"/>
              <w:bottom w:w="28" w:type="dxa"/>
            </w:tcMar>
          </w:tcPr>
          <w:p w14:paraId="37D1894A" w14:textId="159250D8" w:rsidR="001A6780" w:rsidRPr="007B3496" w:rsidRDefault="00F83046" w:rsidP="001A6780">
            <w:pPr>
              <w:pStyle w:val="Tabletext"/>
              <w:rPr>
                <w:b/>
                <w:sz w:val="18"/>
                <w:szCs w:val="18"/>
              </w:rPr>
            </w:pPr>
            <w:r w:rsidRPr="007B3496">
              <w:rPr>
                <w:b/>
                <w:sz w:val="18"/>
                <w:szCs w:val="18"/>
              </w:rPr>
              <w:t>3</w:t>
            </w:r>
            <w:r w:rsidR="001A6780" w:rsidRPr="007B3496">
              <w:rPr>
                <w:b/>
                <w:sz w:val="18"/>
                <w:szCs w:val="18"/>
              </w:rPr>
              <w:t>.1</w:t>
            </w:r>
          </w:p>
        </w:tc>
        <w:tc>
          <w:tcPr>
            <w:tcW w:w="898" w:type="dxa"/>
            <w:vMerge/>
            <w:shd w:val="clear" w:color="auto" w:fill="94D9D5"/>
            <w:tcMar>
              <w:top w:w="28" w:type="dxa"/>
              <w:bottom w:w="28" w:type="dxa"/>
            </w:tcMar>
          </w:tcPr>
          <w:p w14:paraId="7C8CBF63" w14:textId="77777777" w:rsidR="001A6780" w:rsidRPr="007B3496" w:rsidRDefault="001A6780" w:rsidP="001A6780">
            <w:pPr>
              <w:pStyle w:val="Tabletext"/>
              <w:rPr>
                <w:b/>
                <w:sz w:val="18"/>
                <w:szCs w:val="18"/>
              </w:rPr>
            </w:pPr>
          </w:p>
        </w:tc>
        <w:tc>
          <w:tcPr>
            <w:tcW w:w="6785" w:type="dxa"/>
            <w:tcMar>
              <w:top w:w="28" w:type="dxa"/>
              <w:bottom w:w="28" w:type="dxa"/>
            </w:tcMar>
          </w:tcPr>
          <w:p w14:paraId="3E973233" w14:textId="7EEF9B56" w:rsidR="001A6780" w:rsidRPr="007B3496" w:rsidRDefault="00D910B7" w:rsidP="001A6780">
            <w:pPr>
              <w:pStyle w:val="Tabletext"/>
              <w:rPr>
                <w:b/>
                <w:sz w:val="18"/>
                <w:szCs w:val="18"/>
              </w:rPr>
            </w:pPr>
            <w:r w:rsidRPr="007B3496">
              <w:rPr>
                <w:b/>
                <w:sz w:val="18"/>
                <w:szCs w:val="18"/>
              </w:rPr>
              <w:t>Ownership rights and legal restrictions</w:t>
            </w:r>
          </w:p>
        </w:tc>
        <w:tc>
          <w:tcPr>
            <w:tcW w:w="6214" w:type="dxa"/>
            <w:gridSpan w:val="4"/>
            <w:vMerge/>
            <w:shd w:val="clear" w:color="auto" w:fill="94D9D5"/>
            <w:tcMar>
              <w:top w:w="28" w:type="dxa"/>
              <w:bottom w:w="28" w:type="dxa"/>
            </w:tcMar>
          </w:tcPr>
          <w:p w14:paraId="496DA478" w14:textId="77777777" w:rsidR="001A6780" w:rsidRPr="007B3496" w:rsidRDefault="001A6780" w:rsidP="001A6780">
            <w:pPr>
              <w:pStyle w:val="Tabletext"/>
              <w:rPr>
                <w:sz w:val="18"/>
                <w:szCs w:val="18"/>
              </w:rPr>
            </w:pPr>
          </w:p>
        </w:tc>
      </w:tr>
      <w:tr w:rsidR="00AE666C" w:rsidRPr="00093294" w14:paraId="05EA5308" w14:textId="77777777" w:rsidTr="007B3496">
        <w:tc>
          <w:tcPr>
            <w:tcW w:w="587" w:type="dxa"/>
            <w:tcMar>
              <w:top w:w="28" w:type="dxa"/>
              <w:bottom w:w="28" w:type="dxa"/>
            </w:tcMar>
          </w:tcPr>
          <w:p w14:paraId="000FA25E" w14:textId="77777777" w:rsidR="00AE666C" w:rsidRPr="007B3496" w:rsidRDefault="00AE666C" w:rsidP="001A6780">
            <w:pPr>
              <w:pStyle w:val="Tabletext"/>
              <w:rPr>
                <w:sz w:val="18"/>
                <w:szCs w:val="18"/>
              </w:rPr>
            </w:pPr>
          </w:p>
        </w:tc>
        <w:tc>
          <w:tcPr>
            <w:tcW w:w="699" w:type="dxa"/>
            <w:tcMar>
              <w:top w:w="28" w:type="dxa"/>
              <w:bottom w:w="28" w:type="dxa"/>
            </w:tcMar>
          </w:tcPr>
          <w:p w14:paraId="72D4AAE4" w14:textId="77777777" w:rsidR="00AE666C" w:rsidRPr="007B3496" w:rsidRDefault="00AE666C" w:rsidP="001A6780">
            <w:pPr>
              <w:pStyle w:val="Tabletext"/>
              <w:rPr>
                <w:sz w:val="18"/>
                <w:szCs w:val="18"/>
              </w:rPr>
            </w:pPr>
          </w:p>
        </w:tc>
        <w:tc>
          <w:tcPr>
            <w:tcW w:w="898" w:type="dxa"/>
            <w:tcMar>
              <w:top w:w="28" w:type="dxa"/>
              <w:bottom w:w="28" w:type="dxa"/>
            </w:tcMar>
          </w:tcPr>
          <w:p w14:paraId="63ACD640" w14:textId="52FB1093" w:rsidR="00AE666C" w:rsidRPr="007B3496" w:rsidRDefault="00AE666C" w:rsidP="001A6780">
            <w:pPr>
              <w:pStyle w:val="Tabletext"/>
              <w:rPr>
                <w:sz w:val="18"/>
                <w:szCs w:val="18"/>
              </w:rPr>
            </w:pPr>
            <w:r w:rsidRPr="007B3496">
              <w:rPr>
                <w:sz w:val="18"/>
                <w:szCs w:val="18"/>
              </w:rPr>
              <w:t>3.1.1</w:t>
            </w:r>
          </w:p>
        </w:tc>
        <w:tc>
          <w:tcPr>
            <w:tcW w:w="6785" w:type="dxa"/>
            <w:tcMar>
              <w:top w:w="28" w:type="dxa"/>
              <w:bottom w:w="28" w:type="dxa"/>
            </w:tcMar>
          </w:tcPr>
          <w:p w14:paraId="78A4529A" w14:textId="237DB5CA" w:rsidR="00AE666C" w:rsidRPr="007B3496" w:rsidRDefault="00AE666C" w:rsidP="001A6780">
            <w:pPr>
              <w:pStyle w:val="Tabletext"/>
              <w:jc w:val="right"/>
              <w:rPr>
                <w:sz w:val="18"/>
                <w:szCs w:val="18"/>
              </w:rPr>
            </w:pPr>
            <w:r w:rsidRPr="007B3496">
              <w:rPr>
                <w:sz w:val="18"/>
                <w:szCs w:val="18"/>
              </w:rPr>
              <w:t>Overview of national legislation and planning laws</w:t>
            </w:r>
          </w:p>
        </w:tc>
        <w:tc>
          <w:tcPr>
            <w:tcW w:w="949" w:type="dxa"/>
            <w:vMerge w:val="restart"/>
            <w:tcMar>
              <w:top w:w="28" w:type="dxa"/>
              <w:bottom w:w="28" w:type="dxa"/>
            </w:tcMar>
            <w:vAlign w:val="center"/>
          </w:tcPr>
          <w:p w14:paraId="5301D9BA" w14:textId="0C1B423E" w:rsidR="00AE666C" w:rsidRPr="007B3496" w:rsidRDefault="00AE666C" w:rsidP="007B3496">
            <w:pPr>
              <w:pStyle w:val="Tabletext"/>
              <w:jc w:val="center"/>
              <w:rPr>
                <w:sz w:val="18"/>
                <w:szCs w:val="18"/>
              </w:rPr>
            </w:pPr>
            <w:r w:rsidRPr="007B3496">
              <w:rPr>
                <w:sz w:val="18"/>
                <w:szCs w:val="18"/>
              </w:rPr>
              <w:t>1</w:t>
            </w:r>
          </w:p>
        </w:tc>
        <w:tc>
          <w:tcPr>
            <w:tcW w:w="2268" w:type="dxa"/>
            <w:vMerge w:val="restart"/>
            <w:vAlign w:val="center"/>
          </w:tcPr>
          <w:p w14:paraId="090A911C" w14:textId="255BFE46" w:rsidR="00AE666C" w:rsidRPr="007B3496" w:rsidRDefault="00AE666C" w:rsidP="001A6780">
            <w:pPr>
              <w:pStyle w:val="Tabletext"/>
              <w:rPr>
                <w:sz w:val="18"/>
                <w:szCs w:val="18"/>
              </w:rPr>
            </w:pPr>
          </w:p>
        </w:tc>
        <w:tc>
          <w:tcPr>
            <w:tcW w:w="2410" w:type="dxa"/>
            <w:vMerge w:val="restart"/>
            <w:vAlign w:val="center"/>
          </w:tcPr>
          <w:p w14:paraId="31A24496" w14:textId="77777777" w:rsidR="00AE666C" w:rsidRPr="007B3496" w:rsidRDefault="00AE666C" w:rsidP="001A6780">
            <w:pPr>
              <w:pStyle w:val="Tabletext"/>
              <w:rPr>
                <w:sz w:val="18"/>
                <w:szCs w:val="18"/>
              </w:rPr>
            </w:pPr>
            <w:r w:rsidRPr="007B3496">
              <w:rPr>
                <w:sz w:val="18"/>
                <w:szCs w:val="18"/>
              </w:rPr>
              <w:t>IALA Lighthouse</w:t>
            </w:r>
          </w:p>
          <w:p w14:paraId="392DEBB6" w14:textId="77777777" w:rsidR="00AE666C" w:rsidRPr="007B3496" w:rsidRDefault="00AE666C" w:rsidP="001A6780">
            <w:pPr>
              <w:pStyle w:val="Tabletext"/>
              <w:rPr>
                <w:sz w:val="18"/>
                <w:szCs w:val="18"/>
              </w:rPr>
            </w:pPr>
            <w:r w:rsidRPr="007B3496">
              <w:rPr>
                <w:sz w:val="18"/>
                <w:szCs w:val="18"/>
              </w:rPr>
              <w:t>Conservation Manual</w:t>
            </w:r>
          </w:p>
          <w:p w14:paraId="756D9F28" w14:textId="31B867F4" w:rsidR="00AE666C" w:rsidRPr="007B3496" w:rsidRDefault="00AE666C" w:rsidP="001A6780">
            <w:pPr>
              <w:pStyle w:val="Tabletext"/>
              <w:rPr>
                <w:sz w:val="18"/>
                <w:szCs w:val="18"/>
              </w:rPr>
            </w:pPr>
            <w:r w:rsidRPr="007B3496">
              <w:rPr>
                <w:sz w:val="18"/>
                <w:szCs w:val="18"/>
              </w:rPr>
              <w:t>Chapter 2</w:t>
            </w:r>
          </w:p>
        </w:tc>
        <w:tc>
          <w:tcPr>
            <w:tcW w:w="587" w:type="dxa"/>
            <w:vMerge w:val="restart"/>
            <w:vAlign w:val="center"/>
          </w:tcPr>
          <w:p w14:paraId="097FC662" w14:textId="5D2D14EE" w:rsidR="00AE666C" w:rsidRPr="007B3496" w:rsidRDefault="00AE666C" w:rsidP="007B3496">
            <w:pPr>
              <w:pStyle w:val="Tabletext"/>
              <w:jc w:val="center"/>
              <w:rPr>
                <w:sz w:val="18"/>
                <w:szCs w:val="18"/>
              </w:rPr>
            </w:pPr>
            <w:r>
              <w:rPr>
                <w:sz w:val="18"/>
                <w:szCs w:val="18"/>
              </w:rPr>
              <w:t>5</w:t>
            </w:r>
          </w:p>
        </w:tc>
      </w:tr>
      <w:tr w:rsidR="00AE666C" w:rsidRPr="00093294" w14:paraId="0A39AC0D" w14:textId="77777777" w:rsidTr="007B3496">
        <w:tc>
          <w:tcPr>
            <w:tcW w:w="587" w:type="dxa"/>
            <w:tcMar>
              <w:top w:w="28" w:type="dxa"/>
              <w:bottom w:w="28" w:type="dxa"/>
            </w:tcMar>
          </w:tcPr>
          <w:p w14:paraId="3E3B9950" w14:textId="77777777" w:rsidR="00AE666C" w:rsidRPr="007B3496" w:rsidRDefault="00AE666C" w:rsidP="001A6780">
            <w:pPr>
              <w:pStyle w:val="Tabletext"/>
              <w:rPr>
                <w:sz w:val="18"/>
                <w:szCs w:val="18"/>
              </w:rPr>
            </w:pPr>
          </w:p>
        </w:tc>
        <w:tc>
          <w:tcPr>
            <w:tcW w:w="699" w:type="dxa"/>
            <w:tcMar>
              <w:top w:w="28" w:type="dxa"/>
              <w:bottom w:w="28" w:type="dxa"/>
            </w:tcMar>
          </w:tcPr>
          <w:p w14:paraId="0F756948" w14:textId="77777777" w:rsidR="00AE666C" w:rsidRPr="007B3496" w:rsidRDefault="00AE666C" w:rsidP="001A6780">
            <w:pPr>
              <w:pStyle w:val="Tabletext"/>
              <w:rPr>
                <w:sz w:val="18"/>
                <w:szCs w:val="18"/>
              </w:rPr>
            </w:pPr>
          </w:p>
        </w:tc>
        <w:tc>
          <w:tcPr>
            <w:tcW w:w="898" w:type="dxa"/>
            <w:tcMar>
              <w:top w:w="28" w:type="dxa"/>
              <w:bottom w:w="28" w:type="dxa"/>
            </w:tcMar>
          </w:tcPr>
          <w:p w14:paraId="2654B31E" w14:textId="5457311E" w:rsidR="00AE666C" w:rsidRPr="007B3496" w:rsidRDefault="00AE666C" w:rsidP="001A6780">
            <w:pPr>
              <w:pStyle w:val="Tabletext"/>
              <w:rPr>
                <w:sz w:val="18"/>
                <w:szCs w:val="18"/>
              </w:rPr>
            </w:pPr>
            <w:r w:rsidRPr="007B3496">
              <w:rPr>
                <w:sz w:val="18"/>
                <w:szCs w:val="18"/>
              </w:rPr>
              <w:t>3.1.2</w:t>
            </w:r>
          </w:p>
        </w:tc>
        <w:tc>
          <w:tcPr>
            <w:tcW w:w="6785" w:type="dxa"/>
            <w:tcMar>
              <w:top w:w="28" w:type="dxa"/>
              <w:bottom w:w="28" w:type="dxa"/>
            </w:tcMar>
          </w:tcPr>
          <w:p w14:paraId="1A685613" w14:textId="458D45B2" w:rsidR="00AE666C" w:rsidRPr="007B3496" w:rsidRDefault="00AE666C" w:rsidP="001A6780">
            <w:pPr>
              <w:pStyle w:val="Tabletext"/>
              <w:jc w:val="right"/>
              <w:rPr>
                <w:sz w:val="18"/>
                <w:szCs w:val="18"/>
              </w:rPr>
            </w:pPr>
            <w:r w:rsidRPr="007B3496">
              <w:rPr>
                <w:sz w:val="18"/>
                <w:szCs w:val="18"/>
              </w:rPr>
              <w:t>Site ownership and rights of access</w:t>
            </w:r>
          </w:p>
        </w:tc>
        <w:tc>
          <w:tcPr>
            <w:tcW w:w="949" w:type="dxa"/>
            <w:vMerge/>
            <w:tcMar>
              <w:top w:w="28" w:type="dxa"/>
              <w:bottom w:w="28" w:type="dxa"/>
            </w:tcMar>
            <w:vAlign w:val="center"/>
          </w:tcPr>
          <w:p w14:paraId="2FBAD804" w14:textId="78587E3A" w:rsidR="00AE666C" w:rsidRPr="007B3496" w:rsidRDefault="00AE666C" w:rsidP="007B3496">
            <w:pPr>
              <w:pStyle w:val="Tabletext"/>
              <w:jc w:val="center"/>
              <w:rPr>
                <w:sz w:val="18"/>
                <w:szCs w:val="18"/>
              </w:rPr>
            </w:pPr>
          </w:p>
        </w:tc>
        <w:tc>
          <w:tcPr>
            <w:tcW w:w="2268" w:type="dxa"/>
            <w:vMerge/>
            <w:vAlign w:val="center"/>
          </w:tcPr>
          <w:p w14:paraId="2DFDE560" w14:textId="77777777" w:rsidR="00AE666C" w:rsidRPr="007B3496" w:rsidRDefault="00AE666C" w:rsidP="001A6780">
            <w:pPr>
              <w:pStyle w:val="Tabletext"/>
              <w:rPr>
                <w:sz w:val="18"/>
                <w:szCs w:val="18"/>
              </w:rPr>
            </w:pPr>
          </w:p>
        </w:tc>
        <w:tc>
          <w:tcPr>
            <w:tcW w:w="2410" w:type="dxa"/>
            <w:vMerge/>
          </w:tcPr>
          <w:p w14:paraId="00555824" w14:textId="594B1CF2" w:rsidR="00AE666C" w:rsidRPr="007B3496" w:rsidRDefault="00AE666C" w:rsidP="001A6780">
            <w:pPr>
              <w:pStyle w:val="Tabletext"/>
              <w:rPr>
                <w:sz w:val="18"/>
                <w:szCs w:val="18"/>
              </w:rPr>
            </w:pPr>
          </w:p>
        </w:tc>
        <w:tc>
          <w:tcPr>
            <w:tcW w:w="587" w:type="dxa"/>
            <w:vMerge/>
            <w:vAlign w:val="center"/>
          </w:tcPr>
          <w:p w14:paraId="6522FC65" w14:textId="30ACC1A0" w:rsidR="00AE666C" w:rsidRPr="007B3496" w:rsidRDefault="00AE666C" w:rsidP="001A6780">
            <w:pPr>
              <w:pStyle w:val="Tabletext"/>
              <w:rPr>
                <w:sz w:val="18"/>
                <w:szCs w:val="18"/>
              </w:rPr>
            </w:pPr>
          </w:p>
        </w:tc>
      </w:tr>
      <w:tr w:rsidR="00AE666C" w:rsidRPr="00093294" w14:paraId="612D0CAE" w14:textId="77777777" w:rsidTr="007B3496">
        <w:tc>
          <w:tcPr>
            <w:tcW w:w="587" w:type="dxa"/>
            <w:tcMar>
              <w:top w:w="28" w:type="dxa"/>
              <w:bottom w:w="28" w:type="dxa"/>
            </w:tcMar>
          </w:tcPr>
          <w:p w14:paraId="7A0A1B7F" w14:textId="77777777" w:rsidR="00AE666C" w:rsidRPr="007B3496" w:rsidRDefault="00AE666C" w:rsidP="001A6780">
            <w:pPr>
              <w:pStyle w:val="Tabletext"/>
              <w:rPr>
                <w:sz w:val="18"/>
                <w:szCs w:val="18"/>
              </w:rPr>
            </w:pPr>
          </w:p>
        </w:tc>
        <w:tc>
          <w:tcPr>
            <w:tcW w:w="699" w:type="dxa"/>
            <w:tcMar>
              <w:top w:w="28" w:type="dxa"/>
              <w:bottom w:w="28" w:type="dxa"/>
            </w:tcMar>
          </w:tcPr>
          <w:p w14:paraId="70CDDB02" w14:textId="77777777" w:rsidR="00AE666C" w:rsidRPr="007B3496" w:rsidRDefault="00AE666C" w:rsidP="001A6780">
            <w:pPr>
              <w:pStyle w:val="Tabletext"/>
              <w:rPr>
                <w:sz w:val="18"/>
                <w:szCs w:val="18"/>
              </w:rPr>
            </w:pPr>
          </w:p>
        </w:tc>
        <w:tc>
          <w:tcPr>
            <w:tcW w:w="898" w:type="dxa"/>
            <w:tcMar>
              <w:top w:w="28" w:type="dxa"/>
              <w:bottom w:w="28" w:type="dxa"/>
            </w:tcMar>
          </w:tcPr>
          <w:p w14:paraId="2457CFF1" w14:textId="4F162CFD" w:rsidR="00AE666C" w:rsidRPr="007B3496" w:rsidRDefault="00AE666C" w:rsidP="001A6780">
            <w:pPr>
              <w:pStyle w:val="Tabletext"/>
              <w:rPr>
                <w:sz w:val="18"/>
                <w:szCs w:val="18"/>
              </w:rPr>
            </w:pPr>
            <w:r w:rsidRPr="007B3496">
              <w:rPr>
                <w:sz w:val="18"/>
                <w:szCs w:val="18"/>
              </w:rPr>
              <w:t>3.1.3</w:t>
            </w:r>
          </w:p>
        </w:tc>
        <w:tc>
          <w:tcPr>
            <w:tcW w:w="6785" w:type="dxa"/>
            <w:tcMar>
              <w:top w:w="28" w:type="dxa"/>
              <w:bottom w:w="28" w:type="dxa"/>
            </w:tcMar>
          </w:tcPr>
          <w:p w14:paraId="57D11FE6" w14:textId="461AD695" w:rsidR="00AE666C" w:rsidRPr="007B3496" w:rsidRDefault="00AE666C" w:rsidP="001A6780">
            <w:pPr>
              <w:pStyle w:val="Tabletext"/>
              <w:jc w:val="right"/>
              <w:rPr>
                <w:sz w:val="18"/>
                <w:szCs w:val="18"/>
              </w:rPr>
            </w:pPr>
            <w:r w:rsidRPr="007B3496">
              <w:rPr>
                <w:sz w:val="18"/>
                <w:szCs w:val="18"/>
              </w:rPr>
              <w:t>Possible legal restrictions</w:t>
            </w:r>
          </w:p>
        </w:tc>
        <w:tc>
          <w:tcPr>
            <w:tcW w:w="949" w:type="dxa"/>
            <w:vMerge/>
            <w:tcMar>
              <w:top w:w="28" w:type="dxa"/>
              <w:bottom w:w="28" w:type="dxa"/>
            </w:tcMar>
            <w:vAlign w:val="center"/>
          </w:tcPr>
          <w:p w14:paraId="0CC1A21C" w14:textId="1B9BE959" w:rsidR="00AE666C" w:rsidRPr="007B3496" w:rsidRDefault="00AE666C" w:rsidP="007B3496">
            <w:pPr>
              <w:pStyle w:val="Tabletext"/>
              <w:jc w:val="center"/>
              <w:rPr>
                <w:sz w:val="18"/>
                <w:szCs w:val="18"/>
              </w:rPr>
            </w:pPr>
          </w:p>
        </w:tc>
        <w:tc>
          <w:tcPr>
            <w:tcW w:w="2268" w:type="dxa"/>
            <w:vMerge/>
            <w:vAlign w:val="center"/>
          </w:tcPr>
          <w:p w14:paraId="7B74C0B1" w14:textId="77777777" w:rsidR="00AE666C" w:rsidRPr="007B3496" w:rsidRDefault="00AE666C" w:rsidP="001A6780">
            <w:pPr>
              <w:pStyle w:val="Tabletext"/>
              <w:rPr>
                <w:sz w:val="18"/>
                <w:szCs w:val="18"/>
              </w:rPr>
            </w:pPr>
          </w:p>
        </w:tc>
        <w:tc>
          <w:tcPr>
            <w:tcW w:w="2410" w:type="dxa"/>
            <w:vMerge/>
          </w:tcPr>
          <w:p w14:paraId="4911532A" w14:textId="1A589938" w:rsidR="00AE666C" w:rsidRPr="007B3496" w:rsidRDefault="00AE666C" w:rsidP="001A6780">
            <w:pPr>
              <w:pStyle w:val="Tabletext"/>
              <w:rPr>
                <w:sz w:val="18"/>
                <w:szCs w:val="18"/>
              </w:rPr>
            </w:pPr>
          </w:p>
        </w:tc>
        <w:tc>
          <w:tcPr>
            <w:tcW w:w="587" w:type="dxa"/>
            <w:vMerge/>
            <w:vAlign w:val="center"/>
          </w:tcPr>
          <w:p w14:paraId="38B05EAE" w14:textId="2FD4AE06" w:rsidR="00AE666C" w:rsidRPr="007B3496" w:rsidRDefault="00AE666C" w:rsidP="001A6780">
            <w:pPr>
              <w:pStyle w:val="Tabletext"/>
              <w:rPr>
                <w:sz w:val="18"/>
                <w:szCs w:val="18"/>
              </w:rPr>
            </w:pPr>
          </w:p>
        </w:tc>
      </w:tr>
      <w:tr w:rsidR="00AE666C" w:rsidRPr="00093294" w14:paraId="0320F9B3" w14:textId="77777777" w:rsidTr="007B3496">
        <w:tc>
          <w:tcPr>
            <w:tcW w:w="587" w:type="dxa"/>
            <w:tcMar>
              <w:top w:w="28" w:type="dxa"/>
              <w:bottom w:w="28" w:type="dxa"/>
            </w:tcMar>
          </w:tcPr>
          <w:p w14:paraId="097FFA94" w14:textId="77777777" w:rsidR="00AE666C" w:rsidRPr="007B3496" w:rsidRDefault="00AE666C" w:rsidP="001A6780">
            <w:pPr>
              <w:pStyle w:val="Tabletext"/>
              <w:rPr>
                <w:sz w:val="18"/>
                <w:szCs w:val="18"/>
              </w:rPr>
            </w:pPr>
          </w:p>
        </w:tc>
        <w:tc>
          <w:tcPr>
            <w:tcW w:w="699" w:type="dxa"/>
            <w:tcMar>
              <w:top w:w="28" w:type="dxa"/>
              <w:bottom w:w="28" w:type="dxa"/>
            </w:tcMar>
          </w:tcPr>
          <w:p w14:paraId="0DBCBABD" w14:textId="77777777" w:rsidR="00AE666C" w:rsidRPr="007B3496" w:rsidRDefault="00AE666C" w:rsidP="001A6780">
            <w:pPr>
              <w:pStyle w:val="Tabletext"/>
              <w:rPr>
                <w:sz w:val="18"/>
                <w:szCs w:val="18"/>
              </w:rPr>
            </w:pPr>
          </w:p>
        </w:tc>
        <w:tc>
          <w:tcPr>
            <w:tcW w:w="898" w:type="dxa"/>
            <w:tcMar>
              <w:top w:w="28" w:type="dxa"/>
              <w:bottom w:w="28" w:type="dxa"/>
            </w:tcMar>
          </w:tcPr>
          <w:p w14:paraId="1C549644" w14:textId="2342C35F" w:rsidR="00AE666C" w:rsidRPr="007B3496" w:rsidRDefault="00AE666C" w:rsidP="001A6780">
            <w:pPr>
              <w:pStyle w:val="Tabletext"/>
              <w:rPr>
                <w:sz w:val="18"/>
                <w:szCs w:val="18"/>
              </w:rPr>
            </w:pPr>
            <w:r w:rsidRPr="007B3496">
              <w:rPr>
                <w:sz w:val="18"/>
                <w:szCs w:val="18"/>
              </w:rPr>
              <w:t>3.1.4</w:t>
            </w:r>
          </w:p>
        </w:tc>
        <w:tc>
          <w:tcPr>
            <w:tcW w:w="6785" w:type="dxa"/>
            <w:tcMar>
              <w:top w:w="28" w:type="dxa"/>
              <w:bottom w:w="28" w:type="dxa"/>
            </w:tcMar>
          </w:tcPr>
          <w:p w14:paraId="74156B9E" w14:textId="25B0AC52" w:rsidR="00AE666C" w:rsidRPr="007B3496" w:rsidRDefault="00AE666C" w:rsidP="001A6780">
            <w:pPr>
              <w:pStyle w:val="Tabletext"/>
              <w:jc w:val="right"/>
              <w:rPr>
                <w:sz w:val="18"/>
                <w:szCs w:val="18"/>
              </w:rPr>
            </w:pPr>
            <w:r w:rsidRPr="007B3496">
              <w:rPr>
                <w:rFonts w:cs="Arial"/>
                <w:sz w:val="18"/>
                <w:szCs w:val="18"/>
              </w:rPr>
              <w:t>Legal agreements</w:t>
            </w:r>
          </w:p>
        </w:tc>
        <w:tc>
          <w:tcPr>
            <w:tcW w:w="949" w:type="dxa"/>
            <w:vMerge/>
            <w:tcMar>
              <w:top w:w="28" w:type="dxa"/>
              <w:bottom w:w="28" w:type="dxa"/>
            </w:tcMar>
            <w:vAlign w:val="center"/>
          </w:tcPr>
          <w:p w14:paraId="74CE8016" w14:textId="31CF6D54" w:rsidR="00AE666C" w:rsidRPr="007B3496" w:rsidRDefault="00AE666C" w:rsidP="007B3496">
            <w:pPr>
              <w:pStyle w:val="Tabletext"/>
              <w:jc w:val="center"/>
              <w:rPr>
                <w:sz w:val="18"/>
                <w:szCs w:val="18"/>
              </w:rPr>
            </w:pPr>
          </w:p>
        </w:tc>
        <w:tc>
          <w:tcPr>
            <w:tcW w:w="2268" w:type="dxa"/>
            <w:vMerge/>
          </w:tcPr>
          <w:p w14:paraId="3114B737" w14:textId="77777777" w:rsidR="00AE666C" w:rsidRPr="007B3496" w:rsidRDefault="00AE666C" w:rsidP="001A6780">
            <w:pPr>
              <w:pStyle w:val="Tabletext"/>
              <w:rPr>
                <w:sz w:val="18"/>
                <w:szCs w:val="18"/>
              </w:rPr>
            </w:pPr>
          </w:p>
        </w:tc>
        <w:tc>
          <w:tcPr>
            <w:tcW w:w="2410" w:type="dxa"/>
            <w:vMerge/>
          </w:tcPr>
          <w:p w14:paraId="02C59020" w14:textId="77777777" w:rsidR="00AE666C" w:rsidRPr="007B3496" w:rsidRDefault="00AE666C" w:rsidP="001A6780">
            <w:pPr>
              <w:pStyle w:val="Tabletext"/>
              <w:rPr>
                <w:sz w:val="18"/>
                <w:szCs w:val="18"/>
              </w:rPr>
            </w:pPr>
          </w:p>
        </w:tc>
        <w:tc>
          <w:tcPr>
            <w:tcW w:w="587" w:type="dxa"/>
            <w:vMerge/>
          </w:tcPr>
          <w:p w14:paraId="7036D89D" w14:textId="7899E791" w:rsidR="00AE666C" w:rsidRPr="007B3496" w:rsidRDefault="00AE666C" w:rsidP="001A6780">
            <w:pPr>
              <w:pStyle w:val="Tabletext"/>
              <w:rPr>
                <w:sz w:val="18"/>
                <w:szCs w:val="18"/>
              </w:rPr>
            </w:pPr>
          </w:p>
        </w:tc>
      </w:tr>
      <w:tr w:rsidR="001A6780" w:rsidRPr="00093294" w14:paraId="3345644D" w14:textId="77777777" w:rsidTr="007B3496">
        <w:trPr>
          <w:tblHeader/>
        </w:trPr>
        <w:tc>
          <w:tcPr>
            <w:tcW w:w="587" w:type="dxa"/>
            <w:tcMar>
              <w:top w:w="28" w:type="dxa"/>
              <w:bottom w:w="28" w:type="dxa"/>
            </w:tcMar>
          </w:tcPr>
          <w:p w14:paraId="2317F968" w14:textId="77777777" w:rsidR="001A6780" w:rsidRPr="007B3496" w:rsidRDefault="001A6780" w:rsidP="001A6780">
            <w:pPr>
              <w:pStyle w:val="Tabletext"/>
              <w:rPr>
                <w:b/>
                <w:sz w:val="18"/>
                <w:szCs w:val="18"/>
              </w:rPr>
            </w:pPr>
          </w:p>
        </w:tc>
        <w:tc>
          <w:tcPr>
            <w:tcW w:w="699" w:type="dxa"/>
            <w:tcMar>
              <w:top w:w="28" w:type="dxa"/>
              <w:bottom w:w="28" w:type="dxa"/>
            </w:tcMar>
          </w:tcPr>
          <w:p w14:paraId="69C7D928" w14:textId="3117D670" w:rsidR="001A6780" w:rsidRPr="007B3496" w:rsidRDefault="00F83046" w:rsidP="001A6780">
            <w:pPr>
              <w:pStyle w:val="Tabletext"/>
              <w:rPr>
                <w:b/>
                <w:sz w:val="18"/>
                <w:szCs w:val="18"/>
              </w:rPr>
            </w:pPr>
            <w:r w:rsidRPr="007B3496">
              <w:rPr>
                <w:b/>
                <w:sz w:val="18"/>
                <w:szCs w:val="18"/>
              </w:rPr>
              <w:t>3</w:t>
            </w:r>
            <w:r w:rsidR="001A6780" w:rsidRPr="007B3496">
              <w:rPr>
                <w:b/>
                <w:sz w:val="18"/>
                <w:szCs w:val="18"/>
              </w:rPr>
              <w:t>.2</w:t>
            </w:r>
          </w:p>
        </w:tc>
        <w:tc>
          <w:tcPr>
            <w:tcW w:w="898" w:type="dxa"/>
            <w:shd w:val="clear" w:color="auto" w:fill="94D9D5"/>
            <w:tcMar>
              <w:top w:w="28" w:type="dxa"/>
              <w:bottom w:w="28" w:type="dxa"/>
            </w:tcMar>
          </w:tcPr>
          <w:p w14:paraId="32E2C439" w14:textId="77777777" w:rsidR="001A6780" w:rsidRPr="007B3496" w:rsidRDefault="001A6780" w:rsidP="001A6780">
            <w:pPr>
              <w:pStyle w:val="Tabletext"/>
              <w:rPr>
                <w:b/>
                <w:sz w:val="18"/>
                <w:szCs w:val="18"/>
              </w:rPr>
            </w:pPr>
          </w:p>
        </w:tc>
        <w:tc>
          <w:tcPr>
            <w:tcW w:w="6785" w:type="dxa"/>
            <w:tcMar>
              <w:top w:w="28" w:type="dxa"/>
              <w:bottom w:w="28" w:type="dxa"/>
            </w:tcMar>
          </w:tcPr>
          <w:p w14:paraId="408E9FBD" w14:textId="242BB0C3" w:rsidR="001A6780" w:rsidRPr="007B3496" w:rsidRDefault="00D910B7" w:rsidP="001A6780">
            <w:pPr>
              <w:pStyle w:val="Tabletext"/>
              <w:rPr>
                <w:b/>
                <w:sz w:val="18"/>
                <w:szCs w:val="18"/>
              </w:rPr>
            </w:pPr>
            <w:r w:rsidRPr="007B3496">
              <w:rPr>
                <w:b/>
                <w:sz w:val="18"/>
                <w:szCs w:val="18"/>
              </w:rPr>
              <w:t>Joint Risk Assessment</w:t>
            </w:r>
          </w:p>
        </w:tc>
        <w:tc>
          <w:tcPr>
            <w:tcW w:w="6214" w:type="dxa"/>
            <w:gridSpan w:val="4"/>
            <w:shd w:val="clear" w:color="auto" w:fill="94D9D5"/>
            <w:tcMar>
              <w:top w:w="28" w:type="dxa"/>
              <w:bottom w:w="28" w:type="dxa"/>
            </w:tcMar>
            <w:vAlign w:val="center"/>
          </w:tcPr>
          <w:p w14:paraId="3A92F81E" w14:textId="77777777" w:rsidR="001A6780" w:rsidRPr="007B3496" w:rsidRDefault="001A6780" w:rsidP="007B3496">
            <w:pPr>
              <w:pStyle w:val="Tabletext"/>
              <w:jc w:val="center"/>
              <w:rPr>
                <w:b/>
                <w:sz w:val="18"/>
                <w:szCs w:val="18"/>
              </w:rPr>
            </w:pPr>
          </w:p>
        </w:tc>
      </w:tr>
      <w:tr w:rsidR="00AE666C" w:rsidRPr="00093294" w14:paraId="3F6C4000" w14:textId="77777777" w:rsidTr="007B3496">
        <w:trPr>
          <w:tblHeader/>
        </w:trPr>
        <w:tc>
          <w:tcPr>
            <w:tcW w:w="587" w:type="dxa"/>
            <w:tcMar>
              <w:top w:w="28" w:type="dxa"/>
              <w:bottom w:w="28" w:type="dxa"/>
            </w:tcMar>
          </w:tcPr>
          <w:p w14:paraId="780BEA53" w14:textId="77777777" w:rsidR="00AE666C" w:rsidRPr="007B3496" w:rsidRDefault="00AE666C" w:rsidP="001A6780">
            <w:pPr>
              <w:pStyle w:val="Tabletext"/>
              <w:rPr>
                <w:sz w:val="18"/>
                <w:szCs w:val="18"/>
              </w:rPr>
            </w:pPr>
          </w:p>
        </w:tc>
        <w:tc>
          <w:tcPr>
            <w:tcW w:w="699" w:type="dxa"/>
            <w:tcMar>
              <w:top w:w="28" w:type="dxa"/>
              <w:bottom w:w="28" w:type="dxa"/>
            </w:tcMar>
          </w:tcPr>
          <w:p w14:paraId="7C295EA5" w14:textId="77777777" w:rsidR="00AE666C" w:rsidRPr="007B3496" w:rsidRDefault="00AE666C" w:rsidP="001A6780">
            <w:pPr>
              <w:pStyle w:val="Tabletext"/>
              <w:rPr>
                <w:sz w:val="18"/>
                <w:szCs w:val="18"/>
              </w:rPr>
            </w:pPr>
          </w:p>
        </w:tc>
        <w:tc>
          <w:tcPr>
            <w:tcW w:w="898" w:type="dxa"/>
            <w:tcMar>
              <w:top w:w="28" w:type="dxa"/>
              <w:bottom w:w="28" w:type="dxa"/>
            </w:tcMar>
          </w:tcPr>
          <w:p w14:paraId="5A20E0BE" w14:textId="41D5B2EE" w:rsidR="00AE666C" w:rsidRPr="007B3496" w:rsidRDefault="00AE666C" w:rsidP="00D910B7">
            <w:pPr>
              <w:pStyle w:val="Tabletext"/>
              <w:rPr>
                <w:sz w:val="18"/>
                <w:szCs w:val="18"/>
              </w:rPr>
            </w:pPr>
            <w:r w:rsidRPr="007B3496">
              <w:rPr>
                <w:sz w:val="18"/>
                <w:szCs w:val="18"/>
              </w:rPr>
              <w:t>3.2.1</w:t>
            </w:r>
          </w:p>
        </w:tc>
        <w:tc>
          <w:tcPr>
            <w:tcW w:w="6785" w:type="dxa"/>
            <w:tcMar>
              <w:top w:w="28" w:type="dxa"/>
              <w:bottom w:w="28" w:type="dxa"/>
            </w:tcMar>
          </w:tcPr>
          <w:p w14:paraId="3A5ABC27" w14:textId="587227A8" w:rsidR="00AE666C" w:rsidRPr="007B3496" w:rsidRDefault="00AE666C" w:rsidP="001A6780">
            <w:pPr>
              <w:pStyle w:val="Tabletext"/>
              <w:jc w:val="right"/>
              <w:rPr>
                <w:sz w:val="18"/>
                <w:szCs w:val="18"/>
              </w:rPr>
            </w:pPr>
            <w:r w:rsidRPr="007B3496">
              <w:rPr>
                <w:rFonts w:cs="Arial"/>
                <w:sz w:val="18"/>
                <w:szCs w:val="18"/>
              </w:rPr>
              <w:t>Assessment of risks</w:t>
            </w:r>
          </w:p>
        </w:tc>
        <w:tc>
          <w:tcPr>
            <w:tcW w:w="949" w:type="dxa"/>
            <w:vMerge w:val="restart"/>
            <w:tcMar>
              <w:top w:w="28" w:type="dxa"/>
              <w:bottom w:w="28" w:type="dxa"/>
            </w:tcMar>
            <w:vAlign w:val="center"/>
          </w:tcPr>
          <w:p w14:paraId="45F109EC" w14:textId="617317EB" w:rsidR="00AE666C" w:rsidRPr="007B3496" w:rsidRDefault="00AE666C" w:rsidP="007B3496">
            <w:pPr>
              <w:pStyle w:val="Tabletext"/>
              <w:jc w:val="center"/>
              <w:rPr>
                <w:sz w:val="18"/>
                <w:szCs w:val="18"/>
              </w:rPr>
            </w:pPr>
            <w:r>
              <w:rPr>
                <w:sz w:val="18"/>
                <w:szCs w:val="18"/>
              </w:rPr>
              <w:t>2</w:t>
            </w:r>
          </w:p>
        </w:tc>
        <w:tc>
          <w:tcPr>
            <w:tcW w:w="2268" w:type="dxa"/>
            <w:vMerge w:val="restart"/>
            <w:vAlign w:val="center"/>
          </w:tcPr>
          <w:p w14:paraId="3086F6C9" w14:textId="77777777" w:rsidR="00AE666C" w:rsidRPr="007B3496" w:rsidRDefault="00AE666C" w:rsidP="00D910B7">
            <w:pPr>
              <w:pStyle w:val="Tabletext"/>
              <w:rPr>
                <w:sz w:val="18"/>
                <w:szCs w:val="18"/>
              </w:rPr>
            </w:pPr>
            <w:r w:rsidRPr="007B3496">
              <w:rPr>
                <w:rFonts w:cs="Arial"/>
                <w:sz w:val="18"/>
                <w:szCs w:val="18"/>
              </w:rPr>
              <w:t>Legal checklist and</w:t>
            </w:r>
          </w:p>
          <w:p w14:paraId="4B166FD6" w14:textId="44B652AA" w:rsidR="00AE666C" w:rsidRPr="007B3496" w:rsidRDefault="00AE666C" w:rsidP="001A6780">
            <w:pPr>
              <w:pStyle w:val="Tabletext"/>
              <w:rPr>
                <w:sz w:val="18"/>
                <w:szCs w:val="18"/>
              </w:rPr>
            </w:pPr>
            <w:r w:rsidRPr="007B3496">
              <w:rPr>
                <w:rFonts w:cs="Arial"/>
                <w:sz w:val="18"/>
                <w:szCs w:val="18"/>
              </w:rPr>
              <w:t>risk control exercise</w:t>
            </w:r>
          </w:p>
        </w:tc>
        <w:tc>
          <w:tcPr>
            <w:tcW w:w="2410" w:type="dxa"/>
            <w:vMerge w:val="restart"/>
            <w:vAlign w:val="center"/>
          </w:tcPr>
          <w:p w14:paraId="31C41E39" w14:textId="77777777" w:rsidR="00AE666C" w:rsidRPr="007B3496" w:rsidRDefault="00AE666C" w:rsidP="001A6780">
            <w:pPr>
              <w:pStyle w:val="Tabletext"/>
              <w:rPr>
                <w:sz w:val="18"/>
                <w:szCs w:val="18"/>
              </w:rPr>
            </w:pPr>
            <w:r w:rsidRPr="007B3496">
              <w:rPr>
                <w:sz w:val="18"/>
                <w:szCs w:val="18"/>
              </w:rPr>
              <w:t>IALA Lighthouse</w:t>
            </w:r>
          </w:p>
          <w:p w14:paraId="4BC82E13" w14:textId="77777777" w:rsidR="00AE666C" w:rsidRPr="007B3496" w:rsidRDefault="00AE666C" w:rsidP="001A6780">
            <w:pPr>
              <w:pStyle w:val="Tabletext"/>
              <w:rPr>
                <w:sz w:val="18"/>
                <w:szCs w:val="18"/>
              </w:rPr>
            </w:pPr>
            <w:r w:rsidRPr="007B3496">
              <w:rPr>
                <w:sz w:val="18"/>
                <w:szCs w:val="18"/>
              </w:rPr>
              <w:t>Conservation Manual</w:t>
            </w:r>
          </w:p>
          <w:p w14:paraId="36CD3B0F" w14:textId="599C5FAC" w:rsidR="00AE666C" w:rsidRPr="007B3496" w:rsidRDefault="00AE666C" w:rsidP="001A6780">
            <w:pPr>
              <w:pStyle w:val="Tabletext"/>
              <w:rPr>
                <w:sz w:val="18"/>
                <w:szCs w:val="18"/>
              </w:rPr>
            </w:pPr>
            <w:r w:rsidRPr="007B3496">
              <w:rPr>
                <w:sz w:val="18"/>
                <w:szCs w:val="18"/>
              </w:rPr>
              <w:t>Chapter 2</w:t>
            </w:r>
          </w:p>
        </w:tc>
        <w:tc>
          <w:tcPr>
            <w:tcW w:w="587" w:type="dxa"/>
            <w:vMerge w:val="restart"/>
            <w:vAlign w:val="center"/>
          </w:tcPr>
          <w:p w14:paraId="7A5F91E0" w14:textId="3D7DB36A" w:rsidR="00AE666C" w:rsidRPr="007B3496" w:rsidRDefault="00AE666C" w:rsidP="007B3496">
            <w:pPr>
              <w:pStyle w:val="Tabletext"/>
              <w:jc w:val="center"/>
              <w:rPr>
                <w:sz w:val="18"/>
                <w:szCs w:val="18"/>
              </w:rPr>
            </w:pPr>
            <w:r w:rsidRPr="007B3496">
              <w:rPr>
                <w:rFonts w:cs="Arial"/>
                <w:sz w:val="18"/>
                <w:szCs w:val="18"/>
              </w:rPr>
              <w:t>6</w:t>
            </w:r>
          </w:p>
        </w:tc>
      </w:tr>
      <w:tr w:rsidR="00AE666C" w:rsidRPr="00093294" w14:paraId="5BD8CB96" w14:textId="77777777" w:rsidTr="001A6780">
        <w:trPr>
          <w:tblHeader/>
        </w:trPr>
        <w:tc>
          <w:tcPr>
            <w:tcW w:w="587" w:type="dxa"/>
            <w:tcMar>
              <w:top w:w="28" w:type="dxa"/>
              <w:bottom w:w="28" w:type="dxa"/>
            </w:tcMar>
          </w:tcPr>
          <w:p w14:paraId="36E02322" w14:textId="77777777" w:rsidR="00AE666C" w:rsidRPr="007B3496" w:rsidRDefault="00AE666C" w:rsidP="001A6780">
            <w:pPr>
              <w:pStyle w:val="Tabletext"/>
              <w:rPr>
                <w:sz w:val="18"/>
                <w:szCs w:val="18"/>
              </w:rPr>
            </w:pPr>
          </w:p>
        </w:tc>
        <w:tc>
          <w:tcPr>
            <w:tcW w:w="699" w:type="dxa"/>
            <w:tcMar>
              <w:top w:w="28" w:type="dxa"/>
              <w:bottom w:w="28" w:type="dxa"/>
            </w:tcMar>
          </w:tcPr>
          <w:p w14:paraId="4FB08EBE" w14:textId="77777777" w:rsidR="00AE666C" w:rsidRPr="007B3496" w:rsidRDefault="00AE666C" w:rsidP="001A6780">
            <w:pPr>
              <w:pStyle w:val="Tabletext"/>
              <w:rPr>
                <w:sz w:val="18"/>
                <w:szCs w:val="18"/>
              </w:rPr>
            </w:pPr>
          </w:p>
        </w:tc>
        <w:tc>
          <w:tcPr>
            <w:tcW w:w="898" w:type="dxa"/>
            <w:tcMar>
              <w:top w:w="28" w:type="dxa"/>
              <w:bottom w:w="28" w:type="dxa"/>
            </w:tcMar>
          </w:tcPr>
          <w:p w14:paraId="4360DC20" w14:textId="73CDA2C5" w:rsidR="00AE666C" w:rsidRPr="007B3496" w:rsidRDefault="00AE666C" w:rsidP="00D910B7">
            <w:pPr>
              <w:pStyle w:val="Tabletext"/>
              <w:rPr>
                <w:sz w:val="18"/>
                <w:szCs w:val="18"/>
              </w:rPr>
            </w:pPr>
            <w:r w:rsidRPr="007B3496">
              <w:rPr>
                <w:sz w:val="18"/>
                <w:szCs w:val="18"/>
              </w:rPr>
              <w:t>3.2.2</w:t>
            </w:r>
          </w:p>
        </w:tc>
        <w:tc>
          <w:tcPr>
            <w:tcW w:w="6785" w:type="dxa"/>
            <w:tcMar>
              <w:top w:w="28" w:type="dxa"/>
              <w:bottom w:w="28" w:type="dxa"/>
            </w:tcMar>
          </w:tcPr>
          <w:p w14:paraId="75E98DF0" w14:textId="681E3871" w:rsidR="00AE666C" w:rsidRPr="007B3496" w:rsidRDefault="00AE666C" w:rsidP="001A6780">
            <w:pPr>
              <w:pStyle w:val="Tabletext"/>
              <w:jc w:val="right"/>
              <w:rPr>
                <w:sz w:val="18"/>
                <w:szCs w:val="18"/>
              </w:rPr>
            </w:pPr>
            <w:r w:rsidRPr="007B3496">
              <w:rPr>
                <w:rFonts w:cs="Arial"/>
                <w:sz w:val="18"/>
                <w:szCs w:val="18"/>
              </w:rPr>
              <w:t>Risk management to limit legal liability</w:t>
            </w:r>
          </w:p>
        </w:tc>
        <w:tc>
          <w:tcPr>
            <w:tcW w:w="949" w:type="dxa"/>
            <w:vMerge/>
            <w:tcMar>
              <w:top w:w="28" w:type="dxa"/>
              <w:bottom w:w="28" w:type="dxa"/>
            </w:tcMar>
          </w:tcPr>
          <w:p w14:paraId="1BF739FC" w14:textId="77777777" w:rsidR="00AE666C" w:rsidRPr="007B3496" w:rsidRDefault="00AE666C" w:rsidP="001A6780">
            <w:pPr>
              <w:pStyle w:val="Tabletext"/>
              <w:rPr>
                <w:sz w:val="18"/>
                <w:szCs w:val="18"/>
              </w:rPr>
            </w:pPr>
          </w:p>
        </w:tc>
        <w:tc>
          <w:tcPr>
            <w:tcW w:w="2268" w:type="dxa"/>
            <w:vMerge/>
          </w:tcPr>
          <w:p w14:paraId="76782D85" w14:textId="273B7F14" w:rsidR="00AE666C" w:rsidRPr="007B3496" w:rsidRDefault="00AE666C" w:rsidP="001A6780">
            <w:pPr>
              <w:pStyle w:val="Tabletext"/>
              <w:rPr>
                <w:sz w:val="18"/>
                <w:szCs w:val="18"/>
              </w:rPr>
            </w:pPr>
          </w:p>
        </w:tc>
        <w:tc>
          <w:tcPr>
            <w:tcW w:w="2410" w:type="dxa"/>
            <w:vMerge/>
          </w:tcPr>
          <w:p w14:paraId="7B773143" w14:textId="76FF0DDF" w:rsidR="00AE666C" w:rsidRPr="007B3496" w:rsidRDefault="00AE666C" w:rsidP="001A6780">
            <w:pPr>
              <w:pStyle w:val="Tabletext"/>
              <w:rPr>
                <w:sz w:val="18"/>
                <w:szCs w:val="18"/>
              </w:rPr>
            </w:pPr>
          </w:p>
        </w:tc>
        <w:tc>
          <w:tcPr>
            <w:tcW w:w="587" w:type="dxa"/>
            <w:vMerge/>
          </w:tcPr>
          <w:p w14:paraId="26A9D18D" w14:textId="23711114" w:rsidR="00AE666C" w:rsidRPr="007B3496" w:rsidRDefault="00AE666C" w:rsidP="001A6780">
            <w:pPr>
              <w:pStyle w:val="Tabletext"/>
              <w:rPr>
                <w:sz w:val="18"/>
                <w:szCs w:val="18"/>
              </w:rPr>
            </w:pPr>
          </w:p>
        </w:tc>
      </w:tr>
      <w:tr w:rsidR="00AE666C" w:rsidRPr="00093294" w14:paraId="2EB2F814" w14:textId="77777777" w:rsidTr="001A6780">
        <w:trPr>
          <w:tblHeader/>
        </w:trPr>
        <w:tc>
          <w:tcPr>
            <w:tcW w:w="587" w:type="dxa"/>
            <w:tcMar>
              <w:top w:w="28" w:type="dxa"/>
              <w:bottom w:w="28" w:type="dxa"/>
            </w:tcMar>
          </w:tcPr>
          <w:p w14:paraId="270730A1" w14:textId="77777777" w:rsidR="00AE666C" w:rsidRPr="007B3496" w:rsidRDefault="00AE666C" w:rsidP="001A6780">
            <w:pPr>
              <w:jc w:val="both"/>
              <w:rPr>
                <w:rFonts w:cs="Arial"/>
                <w:sz w:val="18"/>
                <w:szCs w:val="18"/>
              </w:rPr>
            </w:pPr>
          </w:p>
        </w:tc>
        <w:tc>
          <w:tcPr>
            <w:tcW w:w="699" w:type="dxa"/>
            <w:tcMar>
              <w:top w:w="28" w:type="dxa"/>
              <w:bottom w:w="28" w:type="dxa"/>
            </w:tcMar>
          </w:tcPr>
          <w:p w14:paraId="59E162FC" w14:textId="77777777" w:rsidR="00AE666C" w:rsidRPr="007B3496" w:rsidRDefault="00AE666C" w:rsidP="001A6780">
            <w:pPr>
              <w:jc w:val="both"/>
              <w:rPr>
                <w:rFonts w:cs="Arial"/>
                <w:sz w:val="18"/>
                <w:szCs w:val="18"/>
              </w:rPr>
            </w:pPr>
          </w:p>
        </w:tc>
        <w:tc>
          <w:tcPr>
            <w:tcW w:w="898" w:type="dxa"/>
            <w:tcMar>
              <w:top w:w="28" w:type="dxa"/>
              <w:bottom w:w="28" w:type="dxa"/>
            </w:tcMar>
          </w:tcPr>
          <w:p w14:paraId="369F36DD" w14:textId="624F526C" w:rsidR="00AE666C" w:rsidRPr="007B3496" w:rsidRDefault="00AE666C" w:rsidP="00D910B7">
            <w:pPr>
              <w:pStyle w:val="Tabletext"/>
              <w:rPr>
                <w:sz w:val="18"/>
                <w:szCs w:val="18"/>
              </w:rPr>
            </w:pPr>
            <w:r w:rsidRPr="007B3496">
              <w:rPr>
                <w:sz w:val="18"/>
                <w:szCs w:val="18"/>
              </w:rPr>
              <w:t>3.2.3</w:t>
            </w:r>
          </w:p>
        </w:tc>
        <w:tc>
          <w:tcPr>
            <w:tcW w:w="6785" w:type="dxa"/>
            <w:tcMar>
              <w:top w:w="28" w:type="dxa"/>
              <w:bottom w:w="28" w:type="dxa"/>
            </w:tcMar>
          </w:tcPr>
          <w:p w14:paraId="1508838B" w14:textId="50E730E5" w:rsidR="00AE666C" w:rsidRPr="007B3496" w:rsidRDefault="00AE666C" w:rsidP="00D910B7">
            <w:pPr>
              <w:pStyle w:val="Tabletext"/>
              <w:jc w:val="right"/>
              <w:rPr>
                <w:rFonts w:cs="Arial"/>
                <w:sz w:val="18"/>
                <w:szCs w:val="18"/>
              </w:rPr>
            </w:pPr>
            <w:r w:rsidRPr="007B3496">
              <w:rPr>
                <w:rFonts w:cs="Arial"/>
                <w:sz w:val="18"/>
                <w:szCs w:val="18"/>
              </w:rPr>
              <w:t>Monitoring and review procedures</w:t>
            </w:r>
          </w:p>
        </w:tc>
        <w:tc>
          <w:tcPr>
            <w:tcW w:w="949" w:type="dxa"/>
            <w:vMerge/>
            <w:tcMar>
              <w:top w:w="28" w:type="dxa"/>
              <w:bottom w:w="28" w:type="dxa"/>
            </w:tcMar>
          </w:tcPr>
          <w:p w14:paraId="02AB3B60" w14:textId="77777777" w:rsidR="00AE666C" w:rsidRPr="007B3496" w:rsidRDefault="00AE666C" w:rsidP="001A6780">
            <w:pPr>
              <w:pStyle w:val="Tabletext"/>
              <w:rPr>
                <w:rFonts w:cs="Arial"/>
                <w:sz w:val="18"/>
                <w:szCs w:val="18"/>
              </w:rPr>
            </w:pPr>
          </w:p>
        </w:tc>
        <w:tc>
          <w:tcPr>
            <w:tcW w:w="2268" w:type="dxa"/>
            <w:vMerge/>
          </w:tcPr>
          <w:p w14:paraId="7E11771C" w14:textId="77777777" w:rsidR="00AE666C" w:rsidRPr="007B3496" w:rsidRDefault="00AE666C" w:rsidP="001A6780">
            <w:pPr>
              <w:pStyle w:val="Tabletext"/>
              <w:rPr>
                <w:rFonts w:cs="Arial"/>
                <w:sz w:val="18"/>
                <w:szCs w:val="18"/>
              </w:rPr>
            </w:pPr>
          </w:p>
        </w:tc>
        <w:tc>
          <w:tcPr>
            <w:tcW w:w="2410" w:type="dxa"/>
            <w:vMerge/>
          </w:tcPr>
          <w:p w14:paraId="7F1377F0" w14:textId="5F49A73B" w:rsidR="00AE666C" w:rsidRPr="007B3496" w:rsidRDefault="00AE666C" w:rsidP="001A6780">
            <w:pPr>
              <w:pStyle w:val="Tabletext"/>
              <w:rPr>
                <w:rFonts w:cs="Arial"/>
                <w:sz w:val="18"/>
                <w:szCs w:val="18"/>
              </w:rPr>
            </w:pPr>
          </w:p>
        </w:tc>
        <w:tc>
          <w:tcPr>
            <w:tcW w:w="587" w:type="dxa"/>
            <w:vMerge/>
          </w:tcPr>
          <w:p w14:paraId="28ED3264" w14:textId="364FFA13" w:rsidR="00AE666C" w:rsidRPr="007B3496" w:rsidRDefault="00AE666C" w:rsidP="001A6780">
            <w:pPr>
              <w:pStyle w:val="Tabletext"/>
              <w:rPr>
                <w:rFonts w:cs="Arial"/>
                <w:sz w:val="18"/>
                <w:szCs w:val="18"/>
              </w:rPr>
            </w:pPr>
          </w:p>
        </w:tc>
      </w:tr>
    </w:tbl>
    <w:p w14:paraId="17020B50" w14:textId="6560ECA6" w:rsidR="00D67565" w:rsidRDefault="00AE666C" w:rsidP="00AE666C">
      <w:pPr>
        <w:pStyle w:val="Heading1"/>
      </w:pPr>
      <w:bookmarkStart w:id="68" w:name="_Toc526200342"/>
      <w:r>
        <w:lastRenderedPageBreak/>
        <w:t xml:space="preserve">MODULE 4 - </w:t>
      </w:r>
      <w:r w:rsidR="00D67565" w:rsidRPr="00D67565">
        <w:t>COMPLEMENTARY USE OF HISTORIC LIGHTHOUSES</w:t>
      </w:r>
      <w:bookmarkEnd w:id="68"/>
    </w:p>
    <w:p w14:paraId="515C22F3" w14:textId="77777777" w:rsidR="00AE666C" w:rsidRDefault="00AE666C" w:rsidP="00AE666C">
      <w:pPr>
        <w:pStyle w:val="Heading1separatationline"/>
      </w:pPr>
    </w:p>
    <w:p w14:paraId="03025AA3" w14:textId="1EFA7144" w:rsidR="00AE666C" w:rsidRDefault="00AE666C" w:rsidP="00AE666C">
      <w:pPr>
        <w:pStyle w:val="Heading2"/>
      </w:pPr>
      <w:bookmarkStart w:id="69" w:name="_Toc526200343"/>
      <w:r>
        <w:t>Scope</w:t>
      </w:r>
      <w:bookmarkEnd w:id="69"/>
    </w:p>
    <w:p w14:paraId="2786DC98" w14:textId="77777777" w:rsidR="00AE666C" w:rsidRPr="00AE666C" w:rsidRDefault="00AE666C" w:rsidP="00AE666C">
      <w:pPr>
        <w:pStyle w:val="Heading2separationline"/>
      </w:pPr>
    </w:p>
    <w:p w14:paraId="0C5BC5F5" w14:textId="77777777" w:rsidR="00AE666C" w:rsidRDefault="00AE666C" w:rsidP="00AE666C">
      <w:r>
        <w:t>This module describes the process of deciding which lighthouses to open to the public or other complementary use.</w:t>
      </w:r>
    </w:p>
    <w:p w14:paraId="40C66C6D" w14:textId="6F0FA792" w:rsidR="00AE666C" w:rsidRDefault="00AE666C" w:rsidP="00AE666C">
      <w:pPr>
        <w:pStyle w:val="Heading2"/>
      </w:pPr>
      <w:bookmarkStart w:id="70" w:name="_Toc526200344"/>
      <w:r>
        <w:t>Learning Objectives</w:t>
      </w:r>
      <w:bookmarkEnd w:id="70"/>
    </w:p>
    <w:p w14:paraId="7BC9863C" w14:textId="77777777" w:rsidR="00AE666C" w:rsidRPr="00AE666C" w:rsidRDefault="00AE666C" w:rsidP="00AE666C">
      <w:pPr>
        <w:pStyle w:val="Heading2separationline"/>
      </w:pPr>
    </w:p>
    <w:p w14:paraId="5813AD22" w14:textId="173A7AE0" w:rsidR="00AE666C" w:rsidRPr="00AE666C" w:rsidRDefault="00AE666C" w:rsidP="00AE666C">
      <w:r>
        <w:t>To gain a satisfactory understanding of the how to select which lighthouses to open to the public or other complementary use.</w:t>
      </w:r>
    </w:p>
    <w:p w14:paraId="1906EBC4" w14:textId="3E903ECF" w:rsidR="001A6780" w:rsidRPr="00093294" w:rsidRDefault="0012326D" w:rsidP="000A40E6">
      <w:pPr>
        <w:pStyle w:val="Heading2"/>
      </w:pPr>
      <w:bookmarkStart w:id="71" w:name="_Toc526200345"/>
      <w:r>
        <w:t>Detailed Teaching Syllabus for Module 4 – Complementary Use of Historic Lighthouses</w:t>
      </w:r>
      <w:bookmarkEnd w:id="71"/>
    </w:p>
    <w:p w14:paraId="398F823D" w14:textId="77777777" w:rsidR="001A6780" w:rsidRPr="00093294" w:rsidRDefault="001A6780" w:rsidP="001A6780">
      <w:pPr>
        <w:pStyle w:val="Heading1separatationline"/>
      </w:pPr>
    </w:p>
    <w:p w14:paraId="5184354D" w14:textId="5FABCB7B" w:rsidR="001A6780" w:rsidRPr="00093294" w:rsidRDefault="001A6780" w:rsidP="001A6780">
      <w:pPr>
        <w:pStyle w:val="Tablecaption"/>
        <w:jc w:val="center"/>
      </w:pPr>
      <w:bookmarkStart w:id="72" w:name="_Toc526200366"/>
      <w:r w:rsidRPr="00093294">
        <w:t xml:space="preserve">Detailed Teaching Syllabus - </w:t>
      </w:r>
      <w:r>
        <w:t>Module 4</w:t>
      </w:r>
      <w:bookmarkEnd w:id="72"/>
    </w:p>
    <w:tbl>
      <w:tblPr>
        <w:tblStyle w:val="TableGrid"/>
        <w:tblW w:w="0" w:type="auto"/>
        <w:tblLayout w:type="fixed"/>
        <w:tblLook w:val="04A0" w:firstRow="1" w:lastRow="0" w:firstColumn="1" w:lastColumn="0" w:noHBand="0" w:noVBand="1"/>
      </w:tblPr>
      <w:tblGrid>
        <w:gridCol w:w="587"/>
        <w:gridCol w:w="699"/>
        <w:gridCol w:w="898"/>
        <w:gridCol w:w="6785"/>
        <w:gridCol w:w="949"/>
        <w:gridCol w:w="2268"/>
        <w:gridCol w:w="2410"/>
        <w:gridCol w:w="587"/>
      </w:tblGrid>
      <w:tr w:rsidR="001A6780" w:rsidRPr="00AE666C" w14:paraId="00C199CA" w14:textId="77777777" w:rsidTr="000A40E6">
        <w:trPr>
          <w:cantSplit/>
          <w:tblHeader/>
        </w:trPr>
        <w:tc>
          <w:tcPr>
            <w:tcW w:w="587" w:type="dxa"/>
            <w:tcMar>
              <w:top w:w="28" w:type="dxa"/>
              <w:bottom w:w="28" w:type="dxa"/>
            </w:tcMar>
            <w:textDirection w:val="btLr"/>
            <w:vAlign w:val="center"/>
          </w:tcPr>
          <w:p w14:paraId="57FDAE54"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Module</w:t>
            </w:r>
          </w:p>
        </w:tc>
        <w:tc>
          <w:tcPr>
            <w:tcW w:w="699" w:type="dxa"/>
            <w:tcMar>
              <w:top w:w="28" w:type="dxa"/>
              <w:bottom w:w="28" w:type="dxa"/>
            </w:tcMar>
            <w:textDirection w:val="btLr"/>
            <w:vAlign w:val="center"/>
          </w:tcPr>
          <w:p w14:paraId="3A15A0D0"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Element</w:t>
            </w:r>
          </w:p>
        </w:tc>
        <w:tc>
          <w:tcPr>
            <w:tcW w:w="898" w:type="dxa"/>
            <w:tcMar>
              <w:top w:w="28" w:type="dxa"/>
              <w:bottom w:w="28" w:type="dxa"/>
            </w:tcMar>
            <w:textDirection w:val="btLr"/>
            <w:vAlign w:val="center"/>
          </w:tcPr>
          <w:p w14:paraId="6AC70C4C"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Sub-element</w:t>
            </w:r>
          </w:p>
        </w:tc>
        <w:tc>
          <w:tcPr>
            <w:tcW w:w="6785" w:type="dxa"/>
            <w:tcMar>
              <w:top w:w="28" w:type="dxa"/>
              <w:bottom w:w="28" w:type="dxa"/>
            </w:tcMar>
            <w:vAlign w:val="center"/>
          </w:tcPr>
          <w:p w14:paraId="712FBD69"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Subject</w:t>
            </w:r>
          </w:p>
        </w:tc>
        <w:tc>
          <w:tcPr>
            <w:tcW w:w="949" w:type="dxa"/>
            <w:tcMar>
              <w:top w:w="28" w:type="dxa"/>
              <w:bottom w:w="28" w:type="dxa"/>
            </w:tcMar>
            <w:textDirection w:val="btLr"/>
            <w:vAlign w:val="center"/>
          </w:tcPr>
          <w:p w14:paraId="4F826472"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Level of Competence</w:t>
            </w:r>
          </w:p>
        </w:tc>
        <w:tc>
          <w:tcPr>
            <w:tcW w:w="2268" w:type="dxa"/>
            <w:tcMar>
              <w:top w:w="28" w:type="dxa"/>
              <w:bottom w:w="28" w:type="dxa"/>
            </w:tcMar>
            <w:vAlign w:val="center"/>
          </w:tcPr>
          <w:p w14:paraId="58545AA1"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Recommended training aids; exercises and external visits</w:t>
            </w:r>
          </w:p>
        </w:tc>
        <w:tc>
          <w:tcPr>
            <w:tcW w:w="2410" w:type="dxa"/>
            <w:tcMar>
              <w:top w:w="28" w:type="dxa"/>
              <w:bottom w:w="28" w:type="dxa"/>
            </w:tcMar>
            <w:vAlign w:val="center"/>
          </w:tcPr>
          <w:p w14:paraId="3725BDF0"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References</w:t>
            </w:r>
          </w:p>
          <w:p w14:paraId="63F21322"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Rec = Recommendation</w:t>
            </w:r>
          </w:p>
          <w:p w14:paraId="58D4D8E4"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GL = Guideline</w:t>
            </w:r>
          </w:p>
        </w:tc>
        <w:tc>
          <w:tcPr>
            <w:tcW w:w="587" w:type="dxa"/>
            <w:tcMar>
              <w:top w:w="28" w:type="dxa"/>
              <w:bottom w:w="28" w:type="dxa"/>
            </w:tcMar>
            <w:textDirection w:val="btLr"/>
            <w:vAlign w:val="center"/>
          </w:tcPr>
          <w:p w14:paraId="78917EFD" w14:textId="77777777" w:rsidR="001A6780" w:rsidRPr="00AE666C" w:rsidRDefault="001A6780" w:rsidP="001A6780">
            <w:pPr>
              <w:pStyle w:val="Tableheading"/>
              <w:rPr>
                <w:rFonts w:ascii="Calibri" w:hAnsi="Calibri"/>
                <w:sz w:val="18"/>
                <w:szCs w:val="18"/>
                <w:lang w:val="en-GB"/>
              </w:rPr>
            </w:pPr>
            <w:r w:rsidRPr="00AE666C">
              <w:rPr>
                <w:rFonts w:ascii="Calibri" w:hAnsi="Calibri"/>
                <w:sz w:val="18"/>
                <w:szCs w:val="18"/>
                <w:lang w:val="en-GB"/>
              </w:rPr>
              <w:t>Lecture No.</w:t>
            </w:r>
          </w:p>
        </w:tc>
      </w:tr>
      <w:tr w:rsidR="001A6780" w:rsidRPr="00AE666C" w14:paraId="75650724" w14:textId="77777777" w:rsidTr="000A40E6">
        <w:trPr>
          <w:cantSplit/>
        </w:trPr>
        <w:tc>
          <w:tcPr>
            <w:tcW w:w="587" w:type="dxa"/>
            <w:tcMar>
              <w:top w:w="28" w:type="dxa"/>
              <w:bottom w:w="28" w:type="dxa"/>
            </w:tcMar>
          </w:tcPr>
          <w:p w14:paraId="1E3580D3" w14:textId="770BE547" w:rsidR="001A6780" w:rsidRPr="00AE666C" w:rsidRDefault="00F83046" w:rsidP="001A6780">
            <w:pPr>
              <w:pStyle w:val="Tabletext"/>
              <w:rPr>
                <w:rFonts w:ascii="Calibri" w:hAnsi="Calibri"/>
                <w:b/>
                <w:sz w:val="18"/>
                <w:szCs w:val="18"/>
              </w:rPr>
            </w:pPr>
            <w:r w:rsidRPr="00AE666C">
              <w:rPr>
                <w:rFonts w:ascii="Calibri" w:hAnsi="Calibri"/>
                <w:b/>
                <w:sz w:val="18"/>
                <w:szCs w:val="18"/>
              </w:rPr>
              <w:t>4</w:t>
            </w:r>
          </w:p>
        </w:tc>
        <w:tc>
          <w:tcPr>
            <w:tcW w:w="699" w:type="dxa"/>
            <w:shd w:val="clear" w:color="auto" w:fill="94D9D5"/>
            <w:tcMar>
              <w:top w:w="28" w:type="dxa"/>
              <w:bottom w:w="28" w:type="dxa"/>
            </w:tcMar>
          </w:tcPr>
          <w:p w14:paraId="059BD91A" w14:textId="77777777" w:rsidR="001A6780" w:rsidRPr="00AE666C" w:rsidRDefault="001A6780" w:rsidP="001A6780">
            <w:pPr>
              <w:pStyle w:val="Tabletext"/>
              <w:rPr>
                <w:rFonts w:ascii="Calibri" w:hAnsi="Calibri"/>
                <w:b/>
                <w:sz w:val="18"/>
                <w:szCs w:val="18"/>
              </w:rPr>
            </w:pPr>
          </w:p>
        </w:tc>
        <w:tc>
          <w:tcPr>
            <w:tcW w:w="898" w:type="dxa"/>
            <w:vMerge w:val="restart"/>
            <w:shd w:val="clear" w:color="auto" w:fill="94D9D5"/>
            <w:tcMar>
              <w:top w:w="28" w:type="dxa"/>
              <w:bottom w:w="28" w:type="dxa"/>
            </w:tcMar>
          </w:tcPr>
          <w:p w14:paraId="46E46D22" w14:textId="77777777" w:rsidR="001A6780" w:rsidRPr="00AE666C" w:rsidRDefault="001A6780" w:rsidP="001A6780">
            <w:pPr>
              <w:pStyle w:val="Tabletext"/>
              <w:rPr>
                <w:rFonts w:ascii="Calibri" w:hAnsi="Calibri"/>
                <w:b/>
                <w:sz w:val="18"/>
                <w:szCs w:val="18"/>
              </w:rPr>
            </w:pPr>
          </w:p>
        </w:tc>
        <w:tc>
          <w:tcPr>
            <w:tcW w:w="6785" w:type="dxa"/>
            <w:tcMar>
              <w:top w:w="28" w:type="dxa"/>
              <w:bottom w:w="28" w:type="dxa"/>
            </w:tcMar>
          </w:tcPr>
          <w:p w14:paraId="443B99C4" w14:textId="3CC3AFF1" w:rsidR="001A6780" w:rsidRPr="00AE666C" w:rsidRDefault="00A80ADE" w:rsidP="001A6780">
            <w:pPr>
              <w:pStyle w:val="Tabletext"/>
              <w:jc w:val="center"/>
              <w:rPr>
                <w:rFonts w:ascii="Calibri" w:hAnsi="Calibri"/>
                <w:b/>
                <w:sz w:val="18"/>
                <w:szCs w:val="18"/>
              </w:rPr>
            </w:pPr>
            <w:r w:rsidRPr="00AE666C">
              <w:rPr>
                <w:rFonts w:ascii="Calibri" w:hAnsi="Calibri"/>
                <w:b/>
                <w:sz w:val="18"/>
                <w:szCs w:val="18"/>
              </w:rPr>
              <w:t>COMPLEMENTARY USE OF HISTORIC LIGHTHOUSES</w:t>
            </w:r>
          </w:p>
        </w:tc>
        <w:tc>
          <w:tcPr>
            <w:tcW w:w="6214" w:type="dxa"/>
            <w:gridSpan w:val="4"/>
            <w:vMerge w:val="restart"/>
            <w:shd w:val="clear" w:color="auto" w:fill="94D9D5"/>
            <w:tcMar>
              <w:top w:w="28" w:type="dxa"/>
              <w:bottom w:w="28" w:type="dxa"/>
            </w:tcMar>
          </w:tcPr>
          <w:p w14:paraId="3D86BF48" w14:textId="77777777" w:rsidR="001A6780" w:rsidRPr="00AE666C" w:rsidRDefault="001A6780" w:rsidP="001A6780">
            <w:pPr>
              <w:pStyle w:val="Tabletext"/>
              <w:rPr>
                <w:rFonts w:ascii="Calibri" w:hAnsi="Calibri"/>
                <w:sz w:val="18"/>
                <w:szCs w:val="18"/>
              </w:rPr>
            </w:pPr>
          </w:p>
        </w:tc>
      </w:tr>
      <w:tr w:rsidR="001A6780" w:rsidRPr="00AE666C" w14:paraId="05046776" w14:textId="77777777" w:rsidTr="000A40E6">
        <w:trPr>
          <w:cantSplit/>
        </w:trPr>
        <w:tc>
          <w:tcPr>
            <w:tcW w:w="587" w:type="dxa"/>
            <w:tcMar>
              <w:top w:w="28" w:type="dxa"/>
              <w:bottom w:w="28" w:type="dxa"/>
            </w:tcMar>
          </w:tcPr>
          <w:p w14:paraId="3FCFF60D" w14:textId="77777777" w:rsidR="001A6780" w:rsidRPr="00AE666C" w:rsidRDefault="001A6780" w:rsidP="001A6780">
            <w:pPr>
              <w:pStyle w:val="Tabletext"/>
              <w:rPr>
                <w:rFonts w:ascii="Calibri" w:hAnsi="Calibri"/>
                <w:b/>
                <w:sz w:val="18"/>
                <w:szCs w:val="18"/>
              </w:rPr>
            </w:pPr>
          </w:p>
        </w:tc>
        <w:tc>
          <w:tcPr>
            <w:tcW w:w="699" w:type="dxa"/>
            <w:tcMar>
              <w:top w:w="28" w:type="dxa"/>
              <w:bottom w:w="28" w:type="dxa"/>
            </w:tcMar>
          </w:tcPr>
          <w:p w14:paraId="281F21DF" w14:textId="0F7D16BC" w:rsidR="001A6780" w:rsidRPr="00AE666C" w:rsidRDefault="00F83046" w:rsidP="001A6780">
            <w:pPr>
              <w:pStyle w:val="Tabletext"/>
              <w:rPr>
                <w:rFonts w:ascii="Calibri" w:hAnsi="Calibri"/>
                <w:b/>
                <w:sz w:val="18"/>
                <w:szCs w:val="18"/>
              </w:rPr>
            </w:pPr>
            <w:r w:rsidRPr="00AE666C">
              <w:rPr>
                <w:rFonts w:ascii="Calibri" w:hAnsi="Calibri"/>
                <w:b/>
                <w:sz w:val="18"/>
                <w:szCs w:val="18"/>
              </w:rPr>
              <w:t>4</w:t>
            </w:r>
            <w:r w:rsidR="001A6780" w:rsidRPr="00AE666C">
              <w:rPr>
                <w:rFonts w:ascii="Calibri" w:hAnsi="Calibri"/>
                <w:b/>
                <w:sz w:val="18"/>
                <w:szCs w:val="18"/>
              </w:rPr>
              <w:t>.1</w:t>
            </w:r>
          </w:p>
        </w:tc>
        <w:tc>
          <w:tcPr>
            <w:tcW w:w="898" w:type="dxa"/>
            <w:vMerge/>
            <w:shd w:val="clear" w:color="auto" w:fill="94D9D5"/>
            <w:tcMar>
              <w:top w:w="28" w:type="dxa"/>
              <w:bottom w:w="28" w:type="dxa"/>
            </w:tcMar>
          </w:tcPr>
          <w:p w14:paraId="4D6336FC" w14:textId="77777777" w:rsidR="001A6780" w:rsidRPr="00AE666C" w:rsidRDefault="001A6780" w:rsidP="001A6780">
            <w:pPr>
              <w:pStyle w:val="Tabletext"/>
              <w:rPr>
                <w:rFonts w:ascii="Calibri" w:hAnsi="Calibri"/>
                <w:b/>
                <w:sz w:val="18"/>
                <w:szCs w:val="18"/>
              </w:rPr>
            </w:pPr>
          </w:p>
        </w:tc>
        <w:tc>
          <w:tcPr>
            <w:tcW w:w="6785" w:type="dxa"/>
            <w:tcMar>
              <w:top w:w="28" w:type="dxa"/>
              <w:bottom w:w="28" w:type="dxa"/>
            </w:tcMar>
          </w:tcPr>
          <w:p w14:paraId="72414C9E" w14:textId="07C7AED2" w:rsidR="001A6780" w:rsidRPr="00AE666C" w:rsidRDefault="00C972BE" w:rsidP="001A6780">
            <w:pPr>
              <w:pStyle w:val="Tabletext"/>
              <w:rPr>
                <w:rFonts w:ascii="Calibri" w:hAnsi="Calibri"/>
                <w:b/>
                <w:sz w:val="18"/>
                <w:szCs w:val="18"/>
              </w:rPr>
            </w:pPr>
            <w:r w:rsidRPr="00AE666C">
              <w:rPr>
                <w:rFonts w:ascii="Calibri" w:hAnsi="Calibri"/>
                <w:b/>
                <w:sz w:val="18"/>
                <w:szCs w:val="18"/>
              </w:rPr>
              <w:t>Potential sites for Complementary Us</w:t>
            </w:r>
            <w:r w:rsidR="000A40E6">
              <w:rPr>
                <w:rFonts w:ascii="Calibri" w:hAnsi="Calibri"/>
                <w:b/>
                <w:sz w:val="18"/>
                <w:szCs w:val="18"/>
              </w:rPr>
              <w:t>e</w:t>
            </w:r>
          </w:p>
        </w:tc>
        <w:tc>
          <w:tcPr>
            <w:tcW w:w="6214" w:type="dxa"/>
            <w:gridSpan w:val="4"/>
            <w:vMerge/>
            <w:shd w:val="clear" w:color="auto" w:fill="94D9D5"/>
            <w:tcMar>
              <w:top w:w="28" w:type="dxa"/>
              <w:bottom w:w="28" w:type="dxa"/>
            </w:tcMar>
          </w:tcPr>
          <w:p w14:paraId="4E2538E4" w14:textId="77777777" w:rsidR="001A6780" w:rsidRPr="00AE666C" w:rsidRDefault="001A6780" w:rsidP="001A6780">
            <w:pPr>
              <w:pStyle w:val="Tabletext"/>
              <w:rPr>
                <w:rFonts w:ascii="Calibri" w:hAnsi="Calibri"/>
                <w:sz w:val="18"/>
                <w:szCs w:val="18"/>
              </w:rPr>
            </w:pPr>
          </w:p>
        </w:tc>
      </w:tr>
      <w:tr w:rsidR="00A5490A" w:rsidRPr="00AE666C" w14:paraId="231578B8" w14:textId="77777777" w:rsidTr="00A5490A">
        <w:trPr>
          <w:cantSplit/>
        </w:trPr>
        <w:tc>
          <w:tcPr>
            <w:tcW w:w="587" w:type="dxa"/>
            <w:tcMar>
              <w:top w:w="28" w:type="dxa"/>
              <w:bottom w:w="28" w:type="dxa"/>
            </w:tcMar>
          </w:tcPr>
          <w:p w14:paraId="1501CB2C"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00DC1E65"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1786C024" w14:textId="7535F63F" w:rsidR="00A5490A" w:rsidRPr="00AE666C" w:rsidRDefault="00A5490A" w:rsidP="001A6780">
            <w:pPr>
              <w:pStyle w:val="Tabletext"/>
              <w:rPr>
                <w:rFonts w:ascii="Calibri" w:hAnsi="Calibri"/>
                <w:sz w:val="18"/>
                <w:szCs w:val="18"/>
              </w:rPr>
            </w:pPr>
            <w:r w:rsidRPr="00AE666C">
              <w:rPr>
                <w:rFonts w:ascii="Calibri" w:hAnsi="Calibri"/>
                <w:sz w:val="18"/>
                <w:szCs w:val="18"/>
              </w:rPr>
              <w:t>4.1.1</w:t>
            </w:r>
          </w:p>
        </w:tc>
        <w:tc>
          <w:tcPr>
            <w:tcW w:w="6785" w:type="dxa"/>
            <w:tcMar>
              <w:top w:w="28" w:type="dxa"/>
              <w:bottom w:w="28" w:type="dxa"/>
            </w:tcMar>
          </w:tcPr>
          <w:p w14:paraId="2785E871" w14:textId="151C6AE4" w:rsidR="00A5490A" w:rsidRPr="00AE666C" w:rsidRDefault="00A5490A" w:rsidP="001A6780">
            <w:pPr>
              <w:pStyle w:val="Tabletext"/>
              <w:jc w:val="right"/>
              <w:rPr>
                <w:rFonts w:ascii="Calibri" w:hAnsi="Calibri"/>
                <w:sz w:val="18"/>
                <w:szCs w:val="18"/>
              </w:rPr>
            </w:pPr>
            <w:r w:rsidRPr="00AE666C">
              <w:rPr>
                <w:rFonts w:ascii="Calibri" w:hAnsi="Calibri"/>
                <w:sz w:val="18"/>
                <w:szCs w:val="18"/>
              </w:rPr>
              <w:t>Risk-based reasons to recategorise a lighthouse t</w:t>
            </w:r>
          </w:p>
        </w:tc>
        <w:tc>
          <w:tcPr>
            <w:tcW w:w="949" w:type="dxa"/>
            <w:vMerge w:val="restart"/>
            <w:tcMar>
              <w:top w:w="28" w:type="dxa"/>
              <w:bottom w:w="28" w:type="dxa"/>
            </w:tcMar>
            <w:vAlign w:val="center"/>
          </w:tcPr>
          <w:p w14:paraId="57330157" w14:textId="57474F41" w:rsidR="00A5490A" w:rsidRPr="00AE666C" w:rsidRDefault="00A5490A" w:rsidP="00A5490A">
            <w:pPr>
              <w:pStyle w:val="Tabletext"/>
              <w:jc w:val="center"/>
              <w:rPr>
                <w:rFonts w:ascii="Calibri" w:hAnsi="Calibri"/>
                <w:sz w:val="18"/>
                <w:szCs w:val="18"/>
              </w:rPr>
            </w:pPr>
            <w:r w:rsidRPr="00AE666C">
              <w:rPr>
                <w:rFonts w:ascii="Calibri" w:hAnsi="Calibri"/>
                <w:sz w:val="18"/>
                <w:szCs w:val="18"/>
              </w:rPr>
              <w:t>2</w:t>
            </w:r>
          </w:p>
        </w:tc>
        <w:tc>
          <w:tcPr>
            <w:tcW w:w="2268" w:type="dxa"/>
            <w:vMerge w:val="restart"/>
            <w:vAlign w:val="center"/>
          </w:tcPr>
          <w:p w14:paraId="5AC75755" w14:textId="2A4DAC66" w:rsidR="00A5490A" w:rsidRPr="00AE666C" w:rsidRDefault="00A5490A" w:rsidP="001A6780">
            <w:pPr>
              <w:pStyle w:val="Tabletext"/>
              <w:rPr>
                <w:rFonts w:ascii="Calibri" w:hAnsi="Calibri"/>
                <w:sz w:val="18"/>
                <w:szCs w:val="18"/>
              </w:rPr>
            </w:pPr>
          </w:p>
        </w:tc>
        <w:tc>
          <w:tcPr>
            <w:tcW w:w="2410" w:type="dxa"/>
            <w:vMerge w:val="restart"/>
            <w:vAlign w:val="center"/>
          </w:tcPr>
          <w:p w14:paraId="2A7DB0EF" w14:textId="77777777" w:rsidR="00A5490A" w:rsidRPr="00AE666C" w:rsidRDefault="00A5490A" w:rsidP="001A6780">
            <w:pPr>
              <w:pStyle w:val="Tabletext"/>
              <w:rPr>
                <w:rFonts w:ascii="Calibri" w:hAnsi="Calibri"/>
                <w:sz w:val="18"/>
                <w:szCs w:val="18"/>
              </w:rPr>
            </w:pPr>
            <w:r w:rsidRPr="00AE666C">
              <w:rPr>
                <w:rFonts w:ascii="Calibri" w:hAnsi="Calibri"/>
                <w:sz w:val="18"/>
                <w:szCs w:val="18"/>
              </w:rPr>
              <w:t>IALA Lighthouse</w:t>
            </w:r>
          </w:p>
          <w:p w14:paraId="32F999EA" w14:textId="77777777" w:rsidR="00A5490A" w:rsidRPr="00AE666C" w:rsidRDefault="00A5490A" w:rsidP="001A6780">
            <w:pPr>
              <w:pStyle w:val="Tabletext"/>
              <w:rPr>
                <w:rFonts w:ascii="Calibri" w:hAnsi="Calibri"/>
                <w:sz w:val="18"/>
                <w:szCs w:val="18"/>
              </w:rPr>
            </w:pPr>
            <w:r w:rsidRPr="00AE666C">
              <w:rPr>
                <w:rFonts w:ascii="Calibri" w:hAnsi="Calibri"/>
                <w:sz w:val="18"/>
                <w:szCs w:val="18"/>
              </w:rPr>
              <w:t>Conservation Manual</w:t>
            </w:r>
          </w:p>
          <w:p w14:paraId="2C6E4F9E" w14:textId="2C927EB9" w:rsidR="00A5490A" w:rsidRPr="00AE666C" w:rsidRDefault="00A5490A" w:rsidP="001A6780">
            <w:pPr>
              <w:pStyle w:val="Tabletext"/>
              <w:rPr>
                <w:rFonts w:ascii="Calibri" w:hAnsi="Calibri"/>
                <w:sz w:val="18"/>
                <w:szCs w:val="18"/>
              </w:rPr>
            </w:pPr>
            <w:r w:rsidRPr="00AE666C">
              <w:rPr>
                <w:rFonts w:ascii="Calibri" w:hAnsi="Calibri"/>
                <w:sz w:val="18"/>
                <w:szCs w:val="18"/>
              </w:rPr>
              <w:t>Chapter 3</w:t>
            </w:r>
          </w:p>
        </w:tc>
        <w:tc>
          <w:tcPr>
            <w:tcW w:w="587" w:type="dxa"/>
            <w:vMerge w:val="restart"/>
            <w:vAlign w:val="center"/>
          </w:tcPr>
          <w:p w14:paraId="1EF11DEB" w14:textId="0D829499" w:rsidR="00A5490A" w:rsidRPr="00AE666C" w:rsidRDefault="00A5490A" w:rsidP="001A6780">
            <w:pPr>
              <w:pStyle w:val="Tabletext"/>
              <w:rPr>
                <w:rFonts w:ascii="Calibri" w:hAnsi="Calibri"/>
                <w:sz w:val="18"/>
                <w:szCs w:val="18"/>
              </w:rPr>
            </w:pPr>
            <w:r>
              <w:rPr>
                <w:rFonts w:ascii="Calibri" w:hAnsi="Calibri"/>
                <w:sz w:val="18"/>
                <w:szCs w:val="18"/>
              </w:rPr>
              <w:t>7</w:t>
            </w:r>
          </w:p>
        </w:tc>
      </w:tr>
      <w:tr w:rsidR="00A5490A" w:rsidRPr="00AE666C" w14:paraId="5542A889" w14:textId="77777777" w:rsidTr="000A40E6">
        <w:trPr>
          <w:cantSplit/>
        </w:trPr>
        <w:tc>
          <w:tcPr>
            <w:tcW w:w="587" w:type="dxa"/>
            <w:tcMar>
              <w:top w:w="28" w:type="dxa"/>
              <w:bottom w:w="28" w:type="dxa"/>
            </w:tcMar>
          </w:tcPr>
          <w:p w14:paraId="09C4F51A"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63FB9A25"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46556405" w14:textId="4399837F" w:rsidR="00A5490A" w:rsidRPr="00AE666C" w:rsidRDefault="00A5490A" w:rsidP="001A6780">
            <w:pPr>
              <w:pStyle w:val="Tabletext"/>
              <w:rPr>
                <w:rFonts w:ascii="Calibri" w:hAnsi="Calibri"/>
                <w:sz w:val="18"/>
                <w:szCs w:val="18"/>
              </w:rPr>
            </w:pPr>
            <w:r w:rsidRPr="00AE666C">
              <w:rPr>
                <w:rFonts w:ascii="Calibri" w:hAnsi="Calibri"/>
                <w:sz w:val="18"/>
                <w:szCs w:val="18"/>
              </w:rPr>
              <w:t>4.1.2</w:t>
            </w:r>
          </w:p>
        </w:tc>
        <w:tc>
          <w:tcPr>
            <w:tcW w:w="6785" w:type="dxa"/>
            <w:tcMar>
              <w:top w:w="28" w:type="dxa"/>
              <w:bottom w:w="28" w:type="dxa"/>
            </w:tcMar>
          </w:tcPr>
          <w:p w14:paraId="54EAE0D7" w14:textId="57654D66" w:rsidR="00A5490A" w:rsidRPr="00AE666C" w:rsidRDefault="00A5490A" w:rsidP="001A6780">
            <w:pPr>
              <w:pStyle w:val="Tabletext"/>
              <w:jc w:val="right"/>
              <w:rPr>
                <w:rFonts w:ascii="Calibri" w:hAnsi="Calibri"/>
                <w:sz w:val="18"/>
                <w:szCs w:val="18"/>
              </w:rPr>
            </w:pPr>
            <w:r w:rsidRPr="00AE666C">
              <w:rPr>
                <w:rFonts w:ascii="Calibri" w:hAnsi="Calibri"/>
                <w:sz w:val="18"/>
                <w:szCs w:val="18"/>
              </w:rPr>
              <w:t xml:space="preserve">Retention of </w:t>
            </w:r>
            <w:del w:id="73" w:author="Seamus Doyle" w:date="2018-10-01T23:51:00Z">
              <w:r w:rsidRPr="00AE666C" w:rsidDel="00AA5595">
                <w:rPr>
                  <w:rFonts w:ascii="Calibri" w:hAnsi="Calibri"/>
                  <w:sz w:val="18"/>
                  <w:szCs w:val="18"/>
                </w:rPr>
                <w:delText>aids to navigation</w:delText>
              </w:r>
            </w:del>
            <w:ins w:id="74" w:author="Seamus Doyle" w:date="2018-10-01T23:51:00Z">
              <w:r w:rsidR="00AA5595">
                <w:rPr>
                  <w:rFonts w:ascii="Calibri" w:hAnsi="Calibri"/>
                  <w:sz w:val="18"/>
                  <w:szCs w:val="18"/>
                </w:rPr>
                <w:t>marine aids to navigation</w:t>
              </w:r>
            </w:ins>
          </w:p>
        </w:tc>
        <w:tc>
          <w:tcPr>
            <w:tcW w:w="949" w:type="dxa"/>
            <w:vMerge/>
            <w:tcMar>
              <w:top w:w="28" w:type="dxa"/>
              <w:bottom w:w="28" w:type="dxa"/>
            </w:tcMar>
          </w:tcPr>
          <w:p w14:paraId="51C08DD1" w14:textId="0393E9E1" w:rsidR="00A5490A" w:rsidRPr="00AE666C" w:rsidRDefault="00A5490A" w:rsidP="001A6780">
            <w:pPr>
              <w:pStyle w:val="Tabletext"/>
              <w:rPr>
                <w:rFonts w:ascii="Calibri" w:hAnsi="Calibri"/>
                <w:sz w:val="18"/>
                <w:szCs w:val="18"/>
              </w:rPr>
            </w:pPr>
          </w:p>
        </w:tc>
        <w:tc>
          <w:tcPr>
            <w:tcW w:w="2268" w:type="dxa"/>
            <w:vMerge/>
          </w:tcPr>
          <w:p w14:paraId="630D727A" w14:textId="77777777" w:rsidR="00A5490A" w:rsidRPr="00AE666C" w:rsidRDefault="00A5490A" w:rsidP="001A6780">
            <w:pPr>
              <w:pStyle w:val="Tabletext"/>
              <w:rPr>
                <w:rFonts w:ascii="Calibri" w:hAnsi="Calibri"/>
                <w:sz w:val="18"/>
                <w:szCs w:val="18"/>
              </w:rPr>
            </w:pPr>
          </w:p>
        </w:tc>
        <w:tc>
          <w:tcPr>
            <w:tcW w:w="2410" w:type="dxa"/>
            <w:vMerge/>
          </w:tcPr>
          <w:p w14:paraId="15ED8D36" w14:textId="1DFDBE63" w:rsidR="00A5490A" w:rsidRPr="00AE666C" w:rsidRDefault="00A5490A" w:rsidP="001A6780">
            <w:pPr>
              <w:pStyle w:val="Tabletext"/>
              <w:rPr>
                <w:rFonts w:ascii="Calibri" w:hAnsi="Calibri"/>
                <w:sz w:val="18"/>
                <w:szCs w:val="18"/>
              </w:rPr>
            </w:pPr>
          </w:p>
        </w:tc>
        <w:tc>
          <w:tcPr>
            <w:tcW w:w="587" w:type="dxa"/>
            <w:vMerge/>
          </w:tcPr>
          <w:p w14:paraId="554F10C1" w14:textId="04C2F024" w:rsidR="00A5490A" w:rsidRPr="00AE666C" w:rsidRDefault="00A5490A" w:rsidP="001A6780">
            <w:pPr>
              <w:pStyle w:val="Tabletext"/>
              <w:rPr>
                <w:rFonts w:ascii="Calibri" w:hAnsi="Calibri"/>
                <w:sz w:val="18"/>
                <w:szCs w:val="18"/>
              </w:rPr>
            </w:pPr>
          </w:p>
        </w:tc>
      </w:tr>
      <w:tr w:rsidR="00A5490A" w:rsidRPr="00AE666C" w14:paraId="01A2A9D4" w14:textId="77777777" w:rsidTr="000A40E6">
        <w:trPr>
          <w:cantSplit/>
        </w:trPr>
        <w:tc>
          <w:tcPr>
            <w:tcW w:w="587" w:type="dxa"/>
            <w:tcMar>
              <w:top w:w="28" w:type="dxa"/>
              <w:bottom w:w="28" w:type="dxa"/>
            </w:tcMar>
          </w:tcPr>
          <w:p w14:paraId="26537BD2"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6BC1FBE1"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0BE8E9B7" w14:textId="35B03A12" w:rsidR="00A5490A" w:rsidRPr="00AE666C" w:rsidRDefault="00A5490A" w:rsidP="001A6780">
            <w:pPr>
              <w:pStyle w:val="Tabletext"/>
              <w:rPr>
                <w:rFonts w:ascii="Calibri" w:hAnsi="Calibri"/>
                <w:sz w:val="18"/>
                <w:szCs w:val="18"/>
              </w:rPr>
            </w:pPr>
            <w:r w:rsidRPr="00AE666C">
              <w:rPr>
                <w:rFonts w:ascii="Calibri" w:hAnsi="Calibri"/>
                <w:sz w:val="18"/>
                <w:szCs w:val="18"/>
              </w:rPr>
              <w:t>4.1.3</w:t>
            </w:r>
          </w:p>
        </w:tc>
        <w:tc>
          <w:tcPr>
            <w:tcW w:w="6785" w:type="dxa"/>
            <w:tcMar>
              <w:top w:w="28" w:type="dxa"/>
              <w:bottom w:w="28" w:type="dxa"/>
            </w:tcMar>
          </w:tcPr>
          <w:p w14:paraId="015AD871" w14:textId="06357AA8" w:rsidR="00A5490A" w:rsidRPr="00AE666C" w:rsidRDefault="00A5490A" w:rsidP="001A6780">
            <w:pPr>
              <w:pStyle w:val="Tabletext"/>
              <w:jc w:val="right"/>
              <w:rPr>
                <w:rFonts w:ascii="Calibri" w:hAnsi="Calibri"/>
                <w:sz w:val="18"/>
                <w:szCs w:val="18"/>
              </w:rPr>
            </w:pPr>
            <w:r w:rsidRPr="00AE666C">
              <w:rPr>
                <w:rFonts w:ascii="Calibri" w:hAnsi="Calibri"/>
                <w:sz w:val="18"/>
                <w:szCs w:val="18"/>
              </w:rPr>
              <w:t>Stakeholder feedback</w:t>
            </w:r>
          </w:p>
        </w:tc>
        <w:tc>
          <w:tcPr>
            <w:tcW w:w="949" w:type="dxa"/>
            <w:vMerge/>
            <w:tcMar>
              <w:top w:w="28" w:type="dxa"/>
              <w:bottom w:w="28" w:type="dxa"/>
            </w:tcMar>
          </w:tcPr>
          <w:p w14:paraId="152E1B0E" w14:textId="1C47EEEA" w:rsidR="00A5490A" w:rsidRPr="00AE666C" w:rsidRDefault="00A5490A" w:rsidP="001A6780">
            <w:pPr>
              <w:pStyle w:val="Tabletext"/>
              <w:rPr>
                <w:rFonts w:ascii="Calibri" w:hAnsi="Calibri"/>
                <w:sz w:val="18"/>
                <w:szCs w:val="18"/>
              </w:rPr>
            </w:pPr>
          </w:p>
        </w:tc>
        <w:tc>
          <w:tcPr>
            <w:tcW w:w="2268" w:type="dxa"/>
            <w:vMerge/>
          </w:tcPr>
          <w:p w14:paraId="24D09DD0" w14:textId="77777777" w:rsidR="00A5490A" w:rsidRPr="00AE666C" w:rsidRDefault="00A5490A" w:rsidP="001A6780">
            <w:pPr>
              <w:pStyle w:val="Tabletext"/>
              <w:rPr>
                <w:rFonts w:ascii="Calibri" w:hAnsi="Calibri"/>
                <w:sz w:val="18"/>
                <w:szCs w:val="18"/>
              </w:rPr>
            </w:pPr>
          </w:p>
        </w:tc>
        <w:tc>
          <w:tcPr>
            <w:tcW w:w="2410" w:type="dxa"/>
            <w:vMerge/>
          </w:tcPr>
          <w:p w14:paraId="7242FC9A" w14:textId="6EF71879" w:rsidR="00A5490A" w:rsidRPr="00AE666C" w:rsidRDefault="00A5490A" w:rsidP="001A6780">
            <w:pPr>
              <w:pStyle w:val="Tabletext"/>
              <w:rPr>
                <w:rFonts w:ascii="Calibri" w:hAnsi="Calibri"/>
                <w:sz w:val="18"/>
                <w:szCs w:val="18"/>
              </w:rPr>
            </w:pPr>
          </w:p>
        </w:tc>
        <w:tc>
          <w:tcPr>
            <w:tcW w:w="587" w:type="dxa"/>
            <w:vMerge/>
          </w:tcPr>
          <w:p w14:paraId="0EE1A5CF" w14:textId="77584593" w:rsidR="00A5490A" w:rsidRPr="00AE666C" w:rsidRDefault="00A5490A" w:rsidP="001A6780">
            <w:pPr>
              <w:pStyle w:val="Tabletext"/>
              <w:rPr>
                <w:rFonts w:ascii="Calibri" w:hAnsi="Calibri"/>
                <w:sz w:val="18"/>
                <w:szCs w:val="18"/>
              </w:rPr>
            </w:pPr>
          </w:p>
        </w:tc>
      </w:tr>
      <w:tr w:rsidR="00A5490A" w:rsidRPr="00AE666C" w14:paraId="77390070" w14:textId="77777777" w:rsidTr="000A40E6">
        <w:trPr>
          <w:cantSplit/>
        </w:trPr>
        <w:tc>
          <w:tcPr>
            <w:tcW w:w="587" w:type="dxa"/>
            <w:tcMar>
              <w:top w:w="28" w:type="dxa"/>
              <w:bottom w:w="28" w:type="dxa"/>
            </w:tcMar>
          </w:tcPr>
          <w:p w14:paraId="04DBE558"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02FA14C0"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4EFAAA91" w14:textId="42ED2C9F" w:rsidR="00A5490A" w:rsidRPr="00AE666C" w:rsidRDefault="00A5490A" w:rsidP="001A6780">
            <w:pPr>
              <w:pStyle w:val="Tabletext"/>
              <w:rPr>
                <w:rFonts w:ascii="Calibri" w:hAnsi="Calibri"/>
                <w:sz w:val="18"/>
                <w:szCs w:val="18"/>
              </w:rPr>
            </w:pPr>
            <w:r w:rsidRPr="00AE666C">
              <w:rPr>
                <w:rFonts w:ascii="Calibri" w:hAnsi="Calibri"/>
                <w:sz w:val="18"/>
                <w:szCs w:val="18"/>
              </w:rPr>
              <w:t>4.1.4</w:t>
            </w:r>
          </w:p>
        </w:tc>
        <w:tc>
          <w:tcPr>
            <w:tcW w:w="6785" w:type="dxa"/>
            <w:tcMar>
              <w:top w:w="28" w:type="dxa"/>
              <w:bottom w:w="28" w:type="dxa"/>
            </w:tcMar>
          </w:tcPr>
          <w:p w14:paraId="016E6BF3" w14:textId="4CAF21DF" w:rsidR="00A5490A" w:rsidRPr="00AE666C" w:rsidRDefault="00A5490A" w:rsidP="001A6780">
            <w:pPr>
              <w:pStyle w:val="Tabletext"/>
              <w:jc w:val="right"/>
              <w:rPr>
                <w:rFonts w:ascii="Calibri" w:hAnsi="Calibri"/>
                <w:sz w:val="18"/>
                <w:szCs w:val="18"/>
              </w:rPr>
            </w:pPr>
            <w:r w:rsidRPr="00AE666C">
              <w:rPr>
                <w:rFonts w:ascii="Calibri" w:hAnsi="Calibri"/>
                <w:sz w:val="18"/>
                <w:szCs w:val="18"/>
              </w:rPr>
              <w:t>General suitability for complementary use</w:t>
            </w:r>
          </w:p>
        </w:tc>
        <w:tc>
          <w:tcPr>
            <w:tcW w:w="949" w:type="dxa"/>
            <w:vMerge/>
            <w:tcMar>
              <w:top w:w="28" w:type="dxa"/>
              <w:bottom w:w="28" w:type="dxa"/>
            </w:tcMar>
          </w:tcPr>
          <w:p w14:paraId="043009A5" w14:textId="74424A9B" w:rsidR="00A5490A" w:rsidRPr="00AE666C" w:rsidRDefault="00A5490A" w:rsidP="001A6780">
            <w:pPr>
              <w:pStyle w:val="Tabletext"/>
              <w:rPr>
                <w:rFonts w:ascii="Calibri" w:hAnsi="Calibri"/>
                <w:sz w:val="18"/>
                <w:szCs w:val="18"/>
              </w:rPr>
            </w:pPr>
          </w:p>
        </w:tc>
        <w:tc>
          <w:tcPr>
            <w:tcW w:w="2268" w:type="dxa"/>
            <w:vMerge/>
          </w:tcPr>
          <w:p w14:paraId="41EEB38B" w14:textId="77777777" w:rsidR="00A5490A" w:rsidRPr="00AE666C" w:rsidRDefault="00A5490A" w:rsidP="001A6780">
            <w:pPr>
              <w:pStyle w:val="Tabletext"/>
              <w:rPr>
                <w:rFonts w:ascii="Calibri" w:hAnsi="Calibri"/>
                <w:sz w:val="18"/>
                <w:szCs w:val="18"/>
              </w:rPr>
            </w:pPr>
          </w:p>
        </w:tc>
        <w:tc>
          <w:tcPr>
            <w:tcW w:w="2410" w:type="dxa"/>
            <w:vMerge/>
          </w:tcPr>
          <w:p w14:paraId="7D6AAE19" w14:textId="77777777" w:rsidR="00A5490A" w:rsidRPr="00AE666C" w:rsidRDefault="00A5490A" w:rsidP="001A6780">
            <w:pPr>
              <w:pStyle w:val="Tabletext"/>
              <w:rPr>
                <w:rFonts w:ascii="Calibri" w:hAnsi="Calibri"/>
                <w:sz w:val="18"/>
                <w:szCs w:val="18"/>
              </w:rPr>
            </w:pPr>
          </w:p>
        </w:tc>
        <w:tc>
          <w:tcPr>
            <w:tcW w:w="587" w:type="dxa"/>
            <w:vMerge/>
          </w:tcPr>
          <w:p w14:paraId="00A5E46E" w14:textId="026FF7BC" w:rsidR="00A5490A" w:rsidRPr="00AE666C" w:rsidRDefault="00A5490A" w:rsidP="001A6780">
            <w:pPr>
              <w:pStyle w:val="Tabletext"/>
              <w:rPr>
                <w:rFonts w:ascii="Calibri" w:hAnsi="Calibri"/>
                <w:sz w:val="18"/>
                <w:szCs w:val="18"/>
              </w:rPr>
            </w:pPr>
          </w:p>
        </w:tc>
      </w:tr>
      <w:tr w:rsidR="001A6780" w:rsidRPr="00AE666C" w14:paraId="30546395" w14:textId="77777777" w:rsidTr="000A40E6">
        <w:trPr>
          <w:cantSplit/>
          <w:tblHeader/>
        </w:trPr>
        <w:tc>
          <w:tcPr>
            <w:tcW w:w="587" w:type="dxa"/>
            <w:tcMar>
              <w:top w:w="28" w:type="dxa"/>
              <w:bottom w:w="28" w:type="dxa"/>
            </w:tcMar>
          </w:tcPr>
          <w:p w14:paraId="7948633D" w14:textId="77777777" w:rsidR="001A6780" w:rsidRPr="00AE666C" w:rsidRDefault="001A6780" w:rsidP="001A6780">
            <w:pPr>
              <w:pStyle w:val="Tabletext"/>
              <w:rPr>
                <w:rFonts w:ascii="Calibri" w:hAnsi="Calibri"/>
                <w:b/>
                <w:sz w:val="18"/>
                <w:szCs w:val="18"/>
              </w:rPr>
            </w:pPr>
          </w:p>
        </w:tc>
        <w:tc>
          <w:tcPr>
            <w:tcW w:w="699" w:type="dxa"/>
            <w:tcMar>
              <w:top w:w="28" w:type="dxa"/>
              <w:bottom w:w="28" w:type="dxa"/>
            </w:tcMar>
          </w:tcPr>
          <w:p w14:paraId="69140256" w14:textId="3FDE0DA1" w:rsidR="001A6780" w:rsidRPr="00AE666C" w:rsidRDefault="00F83046" w:rsidP="001A6780">
            <w:pPr>
              <w:pStyle w:val="Tabletext"/>
              <w:rPr>
                <w:rFonts w:ascii="Calibri" w:hAnsi="Calibri"/>
                <w:b/>
                <w:sz w:val="18"/>
                <w:szCs w:val="18"/>
              </w:rPr>
            </w:pPr>
            <w:r w:rsidRPr="00AE666C">
              <w:rPr>
                <w:rFonts w:ascii="Calibri" w:hAnsi="Calibri"/>
                <w:b/>
                <w:sz w:val="18"/>
                <w:szCs w:val="18"/>
              </w:rPr>
              <w:t>4</w:t>
            </w:r>
            <w:r w:rsidR="001A6780" w:rsidRPr="00AE666C">
              <w:rPr>
                <w:rFonts w:ascii="Calibri" w:hAnsi="Calibri"/>
                <w:b/>
                <w:sz w:val="18"/>
                <w:szCs w:val="18"/>
              </w:rPr>
              <w:t>.2</w:t>
            </w:r>
          </w:p>
        </w:tc>
        <w:tc>
          <w:tcPr>
            <w:tcW w:w="898" w:type="dxa"/>
            <w:shd w:val="clear" w:color="auto" w:fill="94D9D5"/>
            <w:tcMar>
              <w:top w:w="28" w:type="dxa"/>
              <w:bottom w:w="28" w:type="dxa"/>
            </w:tcMar>
          </w:tcPr>
          <w:p w14:paraId="3FAA7BBA" w14:textId="77777777" w:rsidR="001A6780" w:rsidRPr="00AE666C" w:rsidRDefault="001A6780" w:rsidP="001A6780">
            <w:pPr>
              <w:pStyle w:val="Tabletext"/>
              <w:rPr>
                <w:rFonts w:ascii="Calibri" w:hAnsi="Calibri"/>
                <w:b/>
                <w:sz w:val="18"/>
                <w:szCs w:val="18"/>
              </w:rPr>
            </w:pPr>
          </w:p>
        </w:tc>
        <w:tc>
          <w:tcPr>
            <w:tcW w:w="6785" w:type="dxa"/>
            <w:tcMar>
              <w:top w:w="28" w:type="dxa"/>
              <w:bottom w:w="28" w:type="dxa"/>
            </w:tcMar>
          </w:tcPr>
          <w:p w14:paraId="0A596A49" w14:textId="2378894E" w:rsidR="001A6780" w:rsidRPr="00AE666C" w:rsidRDefault="00C972BE" w:rsidP="001A6780">
            <w:pPr>
              <w:pStyle w:val="Tabletext"/>
              <w:rPr>
                <w:rFonts w:ascii="Calibri" w:hAnsi="Calibri"/>
                <w:b/>
                <w:sz w:val="18"/>
                <w:szCs w:val="18"/>
              </w:rPr>
            </w:pPr>
            <w:r w:rsidRPr="00AE666C">
              <w:rPr>
                <w:rFonts w:ascii="Calibri" w:hAnsi="Calibri"/>
                <w:b/>
                <w:sz w:val="18"/>
                <w:szCs w:val="18"/>
              </w:rPr>
              <w:t>Selection of Lighthouses to Open</w:t>
            </w:r>
          </w:p>
        </w:tc>
        <w:tc>
          <w:tcPr>
            <w:tcW w:w="6214" w:type="dxa"/>
            <w:gridSpan w:val="4"/>
            <w:shd w:val="clear" w:color="auto" w:fill="94D9D5"/>
            <w:tcMar>
              <w:top w:w="28" w:type="dxa"/>
              <w:bottom w:w="28" w:type="dxa"/>
            </w:tcMar>
          </w:tcPr>
          <w:p w14:paraId="234F3296" w14:textId="77777777" w:rsidR="001A6780" w:rsidRPr="00AE666C" w:rsidRDefault="001A6780" w:rsidP="001A6780">
            <w:pPr>
              <w:pStyle w:val="Tabletext"/>
              <w:rPr>
                <w:rFonts w:ascii="Calibri" w:hAnsi="Calibri"/>
                <w:b/>
                <w:sz w:val="18"/>
                <w:szCs w:val="18"/>
              </w:rPr>
            </w:pPr>
          </w:p>
        </w:tc>
      </w:tr>
      <w:tr w:rsidR="00A5490A" w:rsidRPr="00AE666C" w14:paraId="0B45569D" w14:textId="77777777" w:rsidTr="00A5490A">
        <w:trPr>
          <w:cantSplit/>
          <w:tblHeader/>
        </w:trPr>
        <w:tc>
          <w:tcPr>
            <w:tcW w:w="587" w:type="dxa"/>
            <w:tcMar>
              <w:top w:w="28" w:type="dxa"/>
              <w:bottom w:w="28" w:type="dxa"/>
            </w:tcMar>
          </w:tcPr>
          <w:p w14:paraId="307D22B9"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4BA9D3A5"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4D2942DF" w14:textId="3E2ABCF4" w:rsidR="00A5490A" w:rsidRPr="00AE666C" w:rsidRDefault="00A5490A" w:rsidP="001A6780">
            <w:pPr>
              <w:pStyle w:val="Tabletext"/>
              <w:rPr>
                <w:rFonts w:ascii="Calibri" w:hAnsi="Calibri"/>
                <w:sz w:val="18"/>
                <w:szCs w:val="18"/>
              </w:rPr>
            </w:pPr>
            <w:r w:rsidRPr="00AE666C">
              <w:rPr>
                <w:rFonts w:ascii="Calibri" w:hAnsi="Calibri"/>
                <w:sz w:val="18"/>
                <w:szCs w:val="18"/>
              </w:rPr>
              <w:t>4.2.1</w:t>
            </w:r>
          </w:p>
        </w:tc>
        <w:tc>
          <w:tcPr>
            <w:tcW w:w="6785" w:type="dxa"/>
            <w:tcMar>
              <w:top w:w="28" w:type="dxa"/>
              <w:bottom w:w="28" w:type="dxa"/>
            </w:tcMar>
          </w:tcPr>
          <w:p w14:paraId="42F74E5C" w14:textId="748D1ACE" w:rsidR="00A5490A" w:rsidRPr="00AE666C" w:rsidRDefault="00A5490A" w:rsidP="001A6780">
            <w:pPr>
              <w:pStyle w:val="Tabletext"/>
              <w:jc w:val="right"/>
              <w:rPr>
                <w:rFonts w:ascii="Calibri" w:hAnsi="Calibri"/>
                <w:sz w:val="18"/>
                <w:szCs w:val="18"/>
              </w:rPr>
            </w:pPr>
            <w:r w:rsidRPr="00AE666C">
              <w:rPr>
                <w:rFonts w:ascii="Calibri" w:hAnsi="Calibri" w:cs="Arial"/>
                <w:sz w:val="18"/>
                <w:szCs w:val="18"/>
              </w:rPr>
              <w:t>Location factors</w:t>
            </w:r>
          </w:p>
        </w:tc>
        <w:tc>
          <w:tcPr>
            <w:tcW w:w="949" w:type="dxa"/>
            <w:vMerge w:val="restart"/>
            <w:tcMar>
              <w:top w:w="28" w:type="dxa"/>
              <w:bottom w:w="28" w:type="dxa"/>
            </w:tcMar>
            <w:vAlign w:val="center"/>
          </w:tcPr>
          <w:p w14:paraId="24860819" w14:textId="2D5CC925" w:rsidR="00A5490A" w:rsidRPr="00AE666C" w:rsidRDefault="00A5490A" w:rsidP="00A5490A">
            <w:pPr>
              <w:pStyle w:val="Tabletext"/>
              <w:jc w:val="center"/>
              <w:rPr>
                <w:rFonts w:ascii="Calibri" w:hAnsi="Calibri"/>
                <w:sz w:val="18"/>
                <w:szCs w:val="18"/>
              </w:rPr>
            </w:pPr>
            <w:r w:rsidRPr="00AE666C">
              <w:rPr>
                <w:rFonts w:ascii="Calibri" w:hAnsi="Calibri"/>
                <w:sz w:val="18"/>
                <w:szCs w:val="18"/>
              </w:rPr>
              <w:t>2</w:t>
            </w:r>
          </w:p>
        </w:tc>
        <w:tc>
          <w:tcPr>
            <w:tcW w:w="2268" w:type="dxa"/>
            <w:vMerge w:val="restart"/>
            <w:tcMar>
              <w:top w:w="28" w:type="dxa"/>
              <w:bottom w:w="28" w:type="dxa"/>
            </w:tcMar>
          </w:tcPr>
          <w:p w14:paraId="44F17768" w14:textId="00DB905D" w:rsidR="00A5490A" w:rsidRPr="00AE666C" w:rsidRDefault="00A5490A" w:rsidP="001A6780">
            <w:pPr>
              <w:pStyle w:val="Tabletext"/>
              <w:rPr>
                <w:rFonts w:ascii="Calibri" w:hAnsi="Calibri"/>
                <w:sz w:val="18"/>
                <w:szCs w:val="18"/>
              </w:rPr>
            </w:pPr>
          </w:p>
        </w:tc>
        <w:tc>
          <w:tcPr>
            <w:tcW w:w="2410" w:type="dxa"/>
            <w:vMerge w:val="restart"/>
            <w:tcMar>
              <w:top w:w="28" w:type="dxa"/>
              <w:bottom w:w="28" w:type="dxa"/>
            </w:tcMar>
            <w:vAlign w:val="center"/>
          </w:tcPr>
          <w:p w14:paraId="54327B18" w14:textId="77777777" w:rsidR="00A5490A" w:rsidRPr="00AE666C" w:rsidRDefault="00A5490A" w:rsidP="001A6780">
            <w:pPr>
              <w:pStyle w:val="Tabletext"/>
              <w:rPr>
                <w:rFonts w:ascii="Calibri" w:hAnsi="Calibri"/>
                <w:sz w:val="18"/>
                <w:szCs w:val="18"/>
              </w:rPr>
            </w:pPr>
            <w:r w:rsidRPr="00AE666C">
              <w:rPr>
                <w:rFonts w:ascii="Calibri" w:hAnsi="Calibri"/>
                <w:sz w:val="18"/>
                <w:szCs w:val="18"/>
              </w:rPr>
              <w:t>IALA Lighthouse</w:t>
            </w:r>
          </w:p>
          <w:p w14:paraId="2FA935A4" w14:textId="77777777" w:rsidR="00A5490A" w:rsidRPr="00AE666C" w:rsidRDefault="00A5490A" w:rsidP="001A6780">
            <w:pPr>
              <w:pStyle w:val="Tabletext"/>
              <w:rPr>
                <w:rFonts w:ascii="Calibri" w:hAnsi="Calibri"/>
                <w:sz w:val="18"/>
                <w:szCs w:val="18"/>
              </w:rPr>
            </w:pPr>
            <w:r w:rsidRPr="00AE666C">
              <w:rPr>
                <w:rFonts w:ascii="Calibri" w:hAnsi="Calibri"/>
                <w:sz w:val="18"/>
                <w:szCs w:val="18"/>
              </w:rPr>
              <w:t xml:space="preserve">Conservation Manual </w:t>
            </w:r>
          </w:p>
          <w:p w14:paraId="097B99F7" w14:textId="77777777" w:rsidR="00A5490A" w:rsidRPr="00AE666C" w:rsidRDefault="00A5490A" w:rsidP="005F5284">
            <w:pPr>
              <w:pStyle w:val="Tabletext"/>
              <w:rPr>
                <w:rFonts w:ascii="Calibri" w:hAnsi="Calibri"/>
                <w:sz w:val="18"/>
                <w:szCs w:val="18"/>
              </w:rPr>
            </w:pPr>
            <w:r w:rsidRPr="00AE666C">
              <w:rPr>
                <w:rFonts w:ascii="Calibri" w:hAnsi="Calibri"/>
                <w:sz w:val="18"/>
                <w:szCs w:val="18"/>
              </w:rPr>
              <w:t>Chapters 3 - 5</w:t>
            </w:r>
          </w:p>
          <w:p w14:paraId="7E7E9FD4" w14:textId="65CE53D9" w:rsidR="00A5490A" w:rsidRPr="00AE666C" w:rsidRDefault="00A5490A" w:rsidP="001A6780">
            <w:pPr>
              <w:pStyle w:val="Tabletext"/>
              <w:rPr>
                <w:rFonts w:ascii="Calibri" w:hAnsi="Calibri"/>
                <w:sz w:val="18"/>
                <w:szCs w:val="18"/>
              </w:rPr>
            </w:pPr>
            <w:r w:rsidRPr="00AE666C">
              <w:rPr>
                <w:rFonts w:ascii="Calibri" w:hAnsi="Calibri"/>
                <w:sz w:val="18"/>
                <w:szCs w:val="18"/>
              </w:rPr>
              <w:t>GL 1074 and 1075</w:t>
            </w:r>
          </w:p>
        </w:tc>
        <w:tc>
          <w:tcPr>
            <w:tcW w:w="587" w:type="dxa"/>
            <w:vMerge w:val="restart"/>
            <w:tcMar>
              <w:top w:w="28" w:type="dxa"/>
              <w:bottom w:w="28" w:type="dxa"/>
            </w:tcMar>
            <w:vAlign w:val="center"/>
          </w:tcPr>
          <w:p w14:paraId="5AC67A0E" w14:textId="01F4C633" w:rsidR="00A5490A" w:rsidRPr="00AE666C" w:rsidRDefault="00A5490A" w:rsidP="00A5490A">
            <w:pPr>
              <w:pStyle w:val="Tabletext"/>
              <w:jc w:val="center"/>
              <w:rPr>
                <w:rFonts w:ascii="Calibri" w:hAnsi="Calibri"/>
                <w:sz w:val="18"/>
                <w:szCs w:val="18"/>
              </w:rPr>
            </w:pPr>
            <w:r w:rsidRPr="00AE666C">
              <w:rPr>
                <w:rFonts w:ascii="Calibri" w:hAnsi="Calibri"/>
                <w:sz w:val="18"/>
                <w:szCs w:val="18"/>
              </w:rPr>
              <w:t>7</w:t>
            </w:r>
          </w:p>
        </w:tc>
      </w:tr>
      <w:tr w:rsidR="00A5490A" w:rsidRPr="00AE666C" w14:paraId="269B2924" w14:textId="77777777" w:rsidTr="000A40E6">
        <w:trPr>
          <w:cantSplit/>
          <w:tblHeader/>
        </w:trPr>
        <w:tc>
          <w:tcPr>
            <w:tcW w:w="587" w:type="dxa"/>
            <w:tcMar>
              <w:top w:w="28" w:type="dxa"/>
              <w:bottom w:w="28" w:type="dxa"/>
            </w:tcMar>
          </w:tcPr>
          <w:p w14:paraId="75EB553E"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60322C2D"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7FD5A677" w14:textId="59177A6D" w:rsidR="00A5490A" w:rsidRPr="00AE666C" w:rsidRDefault="00A5490A" w:rsidP="001A6780">
            <w:pPr>
              <w:pStyle w:val="Tabletext"/>
              <w:rPr>
                <w:rFonts w:ascii="Calibri" w:hAnsi="Calibri"/>
                <w:sz w:val="18"/>
                <w:szCs w:val="18"/>
              </w:rPr>
            </w:pPr>
            <w:r w:rsidRPr="00AE666C">
              <w:rPr>
                <w:rFonts w:ascii="Calibri" w:hAnsi="Calibri"/>
                <w:sz w:val="18"/>
                <w:szCs w:val="18"/>
              </w:rPr>
              <w:t>4.2.2</w:t>
            </w:r>
          </w:p>
        </w:tc>
        <w:tc>
          <w:tcPr>
            <w:tcW w:w="6785" w:type="dxa"/>
            <w:tcMar>
              <w:top w:w="28" w:type="dxa"/>
              <w:bottom w:w="28" w:type="dxa"/>
            </w:tcMar>
          </w:tcPr>
          <w:p w14:paraId="4260278E" w14:textId="369145C6" w:rsidR="00A5490A" w:rsidRPr="00AE666C" w:rsidRDefault="00A5490A" w:rsidP="001A6780">
            <w:pPr>
              <w:pStyle w:val="Tabletext"/>
              <w:jc w:val="right"/>
              <w:rPr>
                <w:rFonts w:ascii="Calibri" w:hAnsi="Calibri"/>
                <w:sz w:val="18"/>
                <w:szCs w:val="18"/>
              </w:rPr>
            </w:pPr>
            <w:r w:rsidRPr="00AE666C">
              <w:rPr>
                <w:rFonts w:ascii="Calibri" w:hAnsi="Calibri" w:cs="Arial"/>
                <w:sz w:val="18"/>
                <w:szCs w:val="18"/>
              </w:rPr>
              <w:t>Vehicular, vessel and pedestrian access</w:t>
            </w:r>
          </w:p>
        </w:tc>
        <w:tc>
          <w:tcPr>
            <w:tcW w:w="949" w:type="dxa"/>
            <w:vMerge/>
            <w:tcMar>
              <w:top w:w="28" w:type="dxa"/>
              <w:bottom w:w="28" w:type="dxa"/>
            </w:tcMar>
          </w:tcPr>
          <w:p w14:paraId="7DDA4408" w14:textId="67B0A87C" w:rsidR="00A5490A" w:rsidRPr="00AE666C" w:rsidRDefault="00A5490A" w:rsidP="001A6780">
            <w:pPr>
              <w:pStyle w:val="Tabletext"/>
              <w:rPr>
                <w:rFonts w:ascii="Calibri" w:hAnsi="Calibri"/>
                <w:sz w:val="18"/>
                <w:szCs w:val="18"/>
              </w:rPr>
            </w:pPr>
          </w:p>
        </w:tc>
        <w:tc>
          <w:tcPr>
            <w:tcW w:w="2268" w:type="dxa"/>
            <w:vMerge/>
            <w:tcMar>
              <w:top w:w="28" w:type="dxa"/>
              <w:bottom w:w="28" w:type="dxa"/>
            </w:tcMar>
          </w:tcPr>
          <w:p w14:paraId="3970D1C1" w14:textId="77777777" w:rsidR="00A5490A" w:rsidRPr="00AE666C" w:rsidRDefault="00A5490A" w:rsidP="001A6780">
            <w:pPr>
              <w:pStyle w:val="Tabletext"/>
              <w:rPr>
                <w:rFonts w:ascii="Calibri" w:hAnsi="Calibri"/>
                <w:sz w:val="18"/>
                <w:szCs w:val="18"/>
              </w:rPr>
            </w:pPr>
          </w:p>
        </w:tc>
        <w:tc>
          <w:tcPr>
            <w:tcW w:w="2410" w:type="dxa"/>
            <w:vMerge/>
            <w:tcMar>
              <w:top w:w="28" w:type="dxa"/>
              <w:bottom w:w="28" w:type="dxa"/>
            </w:tcMar>
          </w:tcPr>
          <w:p w14:paraId="382BB3DA" w14:textId="7CC95E45" w:rsidR="00A5490A" w:rsidRPr="00AE666C" w:rsidRDefault="00A5490A" w:rsidP="001A6780">
            <w:pPr>
              <w:pStyle w:val="Tabletext"/>
              <w:rPr>
                <w:rFonts w:ascii="Calibri" w:hAnsi="Calibri"/>
                <w:sz w:val="18"/>
                <w:szCs w:val="18"/>
              </w:rPr>
            </w:pPr>
          </w:p>
        </w:tc>
        <w:tc>
          <w:tcPr>
            <w:tcW w:w="587" w:type="dxa"/>
            <w:vMerge/>
            <w:tcMar>
              <w:top w:w="28" w:type="dxa"/>
              <w:bottom w:w="28" w:type="dxa"/>
            </w:tcMar>
          </w:tcPr>
          <w:p w14:paraId="7F9F8AC2" w14:textId="1C5D8948" w:rsidR="00A5490A" w:rsidRPr="00AE666C" w:rsidRDefault="00A5490A" w:rsidP="001A6780">
            <w:pPr>
              <w:pStyle w:val="Tabletext"/>
              <w:rPr>
                <w:rFonts w:ascii="Calibri" w:hAnsi="Calibri"/>
                <w:sz w:val="18"/>
                <w:szCs w:val="18"/>
              </w:rPr>
            </w:pPr>
          </w:p>
        </w:tc>
      </w:tr>
      <w:tr w:rsidR="00A5490A" w:rsidRPr="00AE666C" w14:paraId="78E2F3D8" w14:textId="77777777" w:rsidTr="000A40E6">
        <w:trPr>
          <w:cantSplit/>
          <w:tblHeader/>
        </w:trPr>
        <w:tc>
          <w:tcPr>
            <w:tcW w:w="587" w:type="dxa"/>
            <w:tcMar>
              <w:top w:w="28" w:type="dxa"/>
              <w:bottom w:w="28" w:type="dxa"/>
            </w:tcMar>
          </w:tcPr>
          <w:p w14:paraId="394C425F"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3D9B117A"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00FA3C6E" w14:textId="1C1ACA5B" w:rsidR="00A5490A" w:rsidRPr="00AE666C" w:rsidRDefault="00A5490A" w:rsidP="001A6780">
            <w:pPr>
              <w:pStyle w:val="Tabletext"/>
              <w:rPr>
                <w:rFonts w:ascii="Calibri" w:hAnsi="Calibri"/>
                <w:sz w:val="18"/>
                <w:szCs w:val="18"/>
              </w:rPr>
            </w:pPr>
            <w:r w:rsidRPr="00AE666C">
              <w:rPr>
                <w:rFonts w:ascii="Calibri" w:hAnsi="Calibri"/>
                <w:sz w:val="18"/>
                <w:szCs w:val="18"/>
              </w:rPr>
              <w:t>4.2.3</w:t>
            </w:r>
          </w:p>
        </w:tc>
        <w:tc>
          <w:tcPr>
            <w:tcW w:w="6785" w:type="dxa"/>
            <w:tcMar>
              <w:top w:w="28" w:type="dxa"/>
              <w:bottom w:w="28" w:type="dxa"/>
            </w:tcMar>
          </w:tcPr>
          <w:p w14:paraId="1AED09E7" w14:textId="30393A9B" w:rsidR="00A5490A" w:rsidRPr="00AE666C" w:rsidRDefault="00A5490A" w:rsidP="001A6780">
            <w:pPr>
              <w:pStyle w:val="Tabletext"/>
              <w:jc w:val="right"/>
              <w:rPr>
                <w:rFonts w:ascii="Calibri" w:hAnsi="Calibri"/>
                <w:sz w:val="18"/>
                <w:szCs w:val="18"/>
              </w:rPr>
            </w:pPr>
            <w:r w:rsidRPr="00AE666C">
              <w:rPr>
                <w:rFonts w:ascii="Calibri" w:hAnsi="Calibri"/>
                <w:sz w:val="18"/>
                <w:szCs w:val="18"/>
              </w:rPr>
              <w:t>Potential visitor numbers</w:t>
            </w:r>
          </w:p>
        </w:tc>
        <w:tc>
          <w:tcPr>
            <w:tcW w:w="949" w:type="dxa"/>
            <w:vMerge/>
            <w:tcMar>
              <w:top w:w="28" w:type="dxa"/>
              <w:bottom w:w="28" w:type="dxa"/>
            </w:tcMar>
          </w:tcPr>
          <w:p w14:paraId="12A19067" w14:textId="31E7728E" w:rsidR="00A5490A" w:rsidRPr="00AE666C" w:rsidRDefault="00A5490A" w:rsidP="001A6780">
            <w:pPr>
              <w:pStyle w:val="Tabletext"/>
              <w:rPr>
                <w:rFonts w:ascii="Calibri" w:hAnsi="Calibri"/>
                <w:sz w:val="18"/>
                <w:szCs w:val="18"/>
              </w:rPr>
            </w:pPr>
          </w:p>
        </w:tc>
        <w:tc>
          <w:tcPr>
            <w:tcW w:w="2268" w:type="dxa"/>
            <w:vMerge/>
            <w:tcMar>
              <w:top w:w="28" w:type="dxa"/>
              <w:bottom w:w="28" w:type="dxa"/>
            </w:tcMar>
          </w:tcPr>
          <w:p w14:paraId="5B2D8836" w14:textId="77777777" w:rsidR="00A5490A" w:rsidRPr="00AE666C" w:rsidRDefault="00A5490A" w:rsidP="001A6780">
            <w:pPr>
              <w:pStyle w:val="Tabletext"/>
              <w:rPr>
                <w:rFonts w:ascii="Calibri" w:hAnsi="Calibri"/>
                <w:sz w:val="18"/>
                <w:szCs w:val="18"/>
              </w:rPr>
            </w:pPr>
          </w:p>
        </w:tc>
        <w:tc>
          <w:tcPr>
            <w:tcW w:w="2410" w:type="dxa"/>
            <w:vMerge/>
            <w:tcMar>
              <w:top w:w="28" w:type="dxa"/>
              <w:bottom w:w="28" w:type="dxa"/>
            </w:tcMar>
          </w:tcPr>
          <w:p w14:paraId="7CCF5811" w14:textId="59336DCB" w:rsidR="00A5490A" w:rsidRPr="00AE666C" w:rsidRDefault="00A5490A" w:rsidP="001A6780">
            <w:pPr>
              <w:pStyle w:val="Tabletext"/>
              <w:rPr>
                <w:rFonts w:ascii="Calibri" w:hAnsi="Calibri"/>
                <w:sz w:val="18"/>
                <w:szCs w:val="18"/>
              </w:rPr>
            </w:pPr>
          </w:p>
        </w:tc>
        <w:tc>
          <w:tcPr>
            <w:tcW w:w="587" w:type="dxa"/>
            <w:vMerge/>
            <w:tcMar>
              <w:top w:w="28" w:type="dxa"/>
              <w:bottom w:w="28" w:type="dxa"/>
            </w:tcMar>
          </w:tcPr>
          <w:p w14:paraId="3972819B" w14:textId="140A0242" w:rsidR="00A5490A" w:rsidRPr="00AE666C" w:rsidRDefault="00A5490A" w:rsidP="001A6780">
            <w:pPr>
              <w:pStyle w:val="Tabletext"/>
              <w:rPr>
                <w:rFonts w:ascii="Calibri" w:hAnsi="Calibri"/>
                <w:sz w:val="18"/>
                <w:szCs w:val="18"/>
              </w:rPr>
            </w:pPr>
          </w:p>
        </w:tc>
      </w:tr>
      <w:tr w:rsidR="00A5490A" w:rsidRPr="00AE666C" w14:paraId="4A7A1FF5" w14:textId="77777777" w:rsidTr="000A40E6">
        <w:trPr>
          <w:cantSplit/>
          <w:tblHeader/>
        </w:trPr>
        <w:tc>
          <w:tcPr>
            <w:tcW w:w="587" w:type="dxa"/>
            <w:tcMar>
              <w:top w:w="28" w:type="dxa"/>
              <w:bottom w:w="28" w:type="dxa"/>
            </w:tcMar>
          </w:tcPr>
          <w:p w14:paraId="2D5449E9"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15A432B5"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573A1308" w14:textId="6E220917" w:rsidR="00A5490A" w:rsidRPr="00AE666C" w:rsidRDefault="00A5490A" w:rsidP="001A6780">
            <w:pPr>
              <w:pStyle w:val="Tabletext"/>
              <w:rPr>
                <w:rFonts w:ascii="Calibri" w:hAnsi="Calibri"/>
                <w:sz w:val="18"/>
                <w:szCs w:val="18"/>
              </w:rPr>
            </w:pPr>
            <w:r w:rsidRPr="00AE666C">
              <w:rPr>
                <w:rFonts w:ascii="Calibri" w:hAnsi="Calibri"/>
                <w:sz w:val="18"/>
                <w:szCs w:val="18"/>
              </w:rPr>
              <w:t>4.2.4</w:t>
            </w:r>
          </w:p>
        </w:tc>
        <w:tc>
          <w:tcPr>
            <w:tcW w:w="6785" w:type="dxa"/>
            <w:tcMar>
              <w:top w:w="28" w:type="dxa"/>
              <w:bottom w:w="28" w:type="dxa"/>
            </w:tcMar>
          </w:tcPr>
          <w:p w14:paraId="69F90C78" w14:textId="303418DE" w:rsidR="00A5490A" w:rsidRPr="00AE666C" w:rsidRDefault="00A5490A" w:rsidP="001A6780">
            <w:pPr>
              <w:pStyle w:val="Tabletext"/>
              <w:jc w:val="right"/>
              <w:rPr>
                <w:rFonts w:ascii="Calibri" w:hAnsi="Calibri"/>
                <w:sz w:val="18"/>
                <w:szCs w:val="18"/>
              </w:rPr>
            </w:pPr>
            <w:r w:rsidRPr="00AE666C">
              <w:rPr>
                <w:rFonts w:ascii="Calibri" w:hAnsi="Calibri"/>
                <w:sz w:val="18"/>
                <w:szCs w:val="18"/>
              </w:rPr>
              <w:t>Health and Safety considerations</w:t>
            </w:r>
          </w:p>
        </w:tc>
        <w:tc>
          <w:tcPr>
            <w:tcW w:w="949" w:type="dxa"/>
            <w:vMerge/>
            <w:tcMar>
              <w:top w:w="28" w:type="dxa"/>
              <w:bottom w:w="28" w:type="dxa"/>
            </w:tcMar>
          </w:tcPr>
          <w:p w14:paraId="12604D62" w14:textId="4DFB3CA7" w:rsidR="00A5490A" w:rsidRPr="00AE666C" w:rsidRDefault="00A5490A" w:rsidP="001A6780">
            <w:pPr>
              <w:pStyle w:val="Tabletext"/>
              <w:rPr>
                <w:rFonts w:ascii="Calibri" w:hAnsi="Calibri"/>
                <w:sz w:val="18"/>
                <w:szCs w:val="18"/>
              </w:rPr>
            </w:pPr>
          </w:p>
        </w:tc>
        <w:tc>
          <w:tcPr>
            <w:tcW w:w="2268" w:type="dxa"/>
            <w:vMerge/>
            <w:tcMar>
              <w:top w:w="28" w:type="dxa"/>
              <w:bottom w:w="28" w:type="dxa"/>
            </w:tcMar>
          </w:tcPr>
          <w:p w14:paraId="138570C3" w14:textId="77777777" w:rsidR="00A5490A" w:rsidRPr="00AE666C" w:rsidRDefault="00A5490A" w:rsidP="001A6780">
            <w:pPr>
              <w:pStyle w:val="Tabletext"/>
              <w:rPr>
                <w:rFonts w:ascii="Calibri" w:hAnsi="Calibri"/>
                <w:sz w:val="18"/>
                <w:szCs w:val="18"/>
              </w:rPr>
            </w:pPr>
          </w:p>
        </w:tc>
        <w:tc>
          <w:tcPr>
            <w:tcW w:w="2410" w:type="dxa"/>
            <w:vMerge/>
            <w:tcMar>
              <w:top w:w="28" w:type="dxa"/>
              <w:bottom w:w="28" w:type="dxa"/>
            </w:tcMar>
          </w:tcPr>
          <w:p w14:paraId="0143993F" w14:textId="743F5F4E" w:rsidR="00A5490A" w:rsidRPr="00AE666C" w:rsidRDefault="00A5490A" w:rsidP="001A6780">
            <w:pPr>
              <w:pStyle w:val="Tabletext"/>
              <w:rPr>
                <w:rFonts w:ascii="Calibri" w:hAnsi="Calibri"/>
                <w:sz w:val="18"/>
                <w:szCs w:val="18"/>
              </w:rPr>
            </w:pPr>
          </w:p>
        </w:tc>
        <w:tc>
          <w:tcPr>
            <w:tcW w:w="587" w:type="dxa"/>
            <w:vMerge/>
            <w:tcMar>
              <w:top w:w="28" w:type="dxa"/>
              <w:bottom w:w="28" w:type="dxa"/>
            </w:tcMar>
          </w:tcPr>
          <w:p w14:paraId="195AC667" w14:textId="3CE9C4EF" w:rsidR="00A5490A" w:rsidRPr="00AE666C" w:rsidRDefault="00A5490A" w:rsidP="001A6780">
            <w:pPr>
              <w:pStyle w:val="Tabletext"/>
              <w:rPr>
                <w:rFonts w:ascii="Calibri" w:hAnsi="Calibri"/>
                <w:sz w:val="18"/>
                <w:szCs w:val="18"/>
              </w:rPr>
            </w:pPr>
          </w:p>
        </w:tc>
      </w:tr>
      <w:tr w:rsidR="00A5490A" w:rsidRPr="00AE666C" w14:paraId="056654A4" w14:textId="77777777" w:rsidTr="000A40E6">
        <w:trPr>
          <w:cantSplit/>
          <w:tblHeader/>
        </w:trPr>
        <w:tc>
          <w:tcPr>
            <w:tcW w:w="587" w:type="dxa"/>
            <w:tcMar>
              <w:top w:w="28" w:type="dxa"/>
              <w:bottom w:w="28" w:type="dxa"/>
            </w:tcMar>
          </w:tcPr>
          <w:p w14:paraId="1129985A"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03C671C4"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6F07211A" w14:textId="2E5D9D9E" w:rsidR="00A5490A" w:rsidRPr="00AE666C" w:rsidRDefault="00A5490A" w:rsidP="001A6780">
            <w:pPr>
              <w:pStyle w:val="Tabletext"/>
              <w:rPr>
                <w:rFonts w:ascii="Calibri" w:hAnsi="Calibri"/>
                <w:sz w:val="18"/>
                <w:szCs w:val="18"/>
              </w:rPr>
            </w:pPr>
            <w:r w:rsidRPr="00AE666C">
              <w:rPr>
                <w:rFonts w:ascii="Calibri" w:hAnsi="Calibri"/>
                <w:sz w:val="18"/>
                <w:szCs w:val="18"/>
              </w:rPr>
              <w:t>4.2.5</w:t>
            </w:r>
          </w:p>
        </w:tc>
        <w:tc>
          <w:tcPr>
            <w:tcW w:w="6785" w:type="dxa"/>
            <w:tcMar>
              <w:top w:w="28" w:type="dxa"/>
              <w:bottom w:w="28" w:type="dxa"/>
            </w:tcMar>
          </w:tcPr>
          <w:p w14:paraId="7F8DC56C" w14:textId="49032F9A" w:rsidR="00A5490A" w:rsidRPr="00AE666C" w:rsidRDefault="00A5490A" w:rsidP="001A6780">
            <w:pPr>
              <w:pStyle w:val="Tabletext"/>
              <w:jc w:val="right"/>
              <w:rPr>
                <w:rFonts w:ascii="Calibri" w:hAnsi="Calibri"/>
                <w:sz w:val="18"/>
                <w:szCs w:val="18"/>
              </w:rPr>
            </w:pPr>
            <w:r w:rsidRPr="00AE666C">
              <w:rPr>
                <w:rFonts w:ascii="Calibri" w:hAnsi="Calibri"/>
                <w:sz w:val="18"/>
                <w:szCs w:val="18"/>
              </w:rPr>
              <w:t>Accommodation possibilities on site</w:t>
            </w:r>
          </w:p>
        </w:tc>
        <w:tc>
          <w:tcPr>
            <w:tcW w:w="949" w:type="dxa"/>
            <w:vMerge/>
            <w:tcMar>
              <w:top w:w="28" w:type="dxa"/>
              <w:bottom w:w="28" w:type="dxa"/>
            </w:tcMar>
          </w:tcPr>
          <w:p w14:paraId="7CDBBE7C" w14:textId="707B9249" w:rsidR="00A5490A" w:rsidRPr="00AE666C" w:rsidRDefault="00A5490A" w:rsidP="001A6780">
            <w:pPr>
              <w:pStyle w:val="Tabletext"/>
              <w:rPr>
                <w:rFonts w:ascii="Calibri" w:hAnsi="Calibri"/>
                <w:sz w:val="18"/>
                <w:szCs w:val="18"/>
              </w:rPr>
            </w:pPr>
          </w:p>
        </w:tc>
        <w:tc>
          <w:tcPr>
            <w:tcW w:w="2268" w:type="dxa"/>
            <w:vMerge/>
            <w:tcMar>
              <w:top w:w="28" w:type="dxa"/>
              <w:bottom w:w="28" w:type="dxa"/>
            </w:tcMar>
          </w:tcPr>
          <w:p w14:paraId="15279DCD" w14:textId="77777777" w:rsidR="00A5490A" w:rsidRPr="00AE666C" w:rsidRDefault="00A5490A" w:rsidP="001A6780">
            <w:pPr>
              <w:pStyle w:val="Tabletext"/>
              <w:rPr>
                <w:rFonts w:ascii="Calibri" w:hAnsi="Calibri"/>
                <w:sz w:val="18"/>
                <w:szCs w:val="18"/>
              </w:rPr>
            </w:pPr>
          </w:p>
        </w:tc>
        <w:tc>
          <w:tcPr>
            <w:tcW w:w="2410" w:type="dxa"/>
            <w:vMerge/>
            <w:tcMar>
              <w:top w:w="28" w:type="dxa"/>
              <w:bottom w:w="28" w:type="dxa"/>
            </w:tcMar>
          </w:tcPr>
          <w:p w14:paraId="2BDD739A" w14:textId="77777777" w:rsidR="00A5490A" w:rsidRPr="00AE666C" w:rsidRDefault="00A5490A" w:rsidP="001A6780">
            <w:pPr>
              <w:pStyle w:val="Tabletext"/>
              <w:rPr>
                <w:rFonts w:ascii="Calibri" w:hAnsi="Calibri"/>
                <w:sz w:val="18"/>
                <w:szCs w:val="18"/>
              </w:rPr>
            </w:pPr>
          </w:p>
        </w:tc>
        <w:tc>
          <w:tcPr>
            <w:tcW w:w="587" w:type="dxa"/>
            <w:vMerge/>
            <w:tcMar>
              <w:top w:w="28" w:type="dxa"/>
              <w:bottom w:w="28" w:type="dxa"/>
            </w:tcMar>
          </w:tcPr>
          <w:p w14:paraId="69A8A246" w14:textId="52D2395C" w:rsidR="00A5490A" w:rsidRPr="00AE666C" w:rsidRDefault="00A5490A" w:rsidP="001A6780">
            <w:pPr>
              <w:pStyle w:val="Tabletext"/>
              <w:rPr>
                <w:rFonts w:ascii="Calibri" w:hAnsi="Calibri"/>
                <w:sz w:val="18"/>
                <w:szCs w:val="18"/>
              </w:rPr>
            </w:pPr>
          </w:p>
        </w:tc>
      </w:tr>
      <w:tr w:rsidR="001A6780" w:rsidRPr="00AE666C" w14:paraId="3325C80C" w14:textId="77777777" w:rsidTr="000A40E6">
        <w:trPr>
          <w:cantSplit/>
          <w:tblHeader/>
        </w:trPr>
        <w:tc>
          <w:tcPr>
            <w:tcW w:w="587" w:type="dxa"/>
            <w:tcMar>
              <w:top w:w="28" w:type="dxa"/>
              <w:bottom w:w="28" w:type="dxa"/>
            </w:tcMar>
          </w:tcPr>
          <w:p w14:paraId="7E186B3F" w14:textId="77777777" w:rsidR="001A6780" w:rsidRPr="00AE666C" w:rsidRDefault="001A6780" w:rsidP="001A6780">
            <w:pPr>
              <w:pStyle w:val="Tabletext"/>
              <w:rPr>
                <w:rFonts w:ascii="Calibri" w:hAnsi="Calibri"/>
                <w:b/>
                <w:sz w:val="18"/>
                <w:szCs w:val="18"/>
              </w:rPr>
            </w:pPr>
          </w:p>
        </w:tc>
        <w:tc>
          <w:tcPr>
            <w:tcW w:w="699" w:type="dxa"/>
            <w:tcMar>
              <w:top w:w="28" w:type="dxa"/>
              <w:bottom w:w="28" w:type="dxa"/>
            </w:tcMar>
          </w:tcPr>
          <w:p w14:paraId="09D74228" w14:textId="713F88D4" w:rsidR="001A6780" w:rsidRPr="00AE666C" w:rsidRDefault="00F83046" w:rsidP="001A6780">
            <w:pPr>
              <w:pStyle w:val="Tabletext"/>
              <w:rPr>
                <w:rFonts w:ascii="Calibri" w:hAnsi="Calibri"/>
                <w:b/>
                <w:sz w:val="18"/>
                <w:szCs w:val="18"/>
              </w:rPr>
            </w:pPr>
            <w:r w:rsidRPr="00AE666C">
              <w:rPr>
                <w:rFonts w:ascii="Calibri" w:hAnsi="Calibri"/>
                <w:b/>
                <w:sz w:val="18"/>
                <w:szCs w:val="18"/>
              </w:rPr>
              <w:t>4</w:t>
            </w:r>
            <w:r w:rsidR="001A6780" w:rsidRPr="00AE666C">
              <w:rPr>
                <w:rFonts w:ascii="Calibri" w:hAnsi="Calibri"/>
                <w:b/>
                <w:sz w:val="18"/>
                <w:szCs w:val="18"/>
              </w:rPr>
              <w:t>.3</w:t>
            </w:r>
          </w:p>
        </w:tc>
        <w:tc>
          <w:tcPr>
            <w:tcW w:w="898" w:type="dxa"/>
            <w:shd w:val="clear" w:color="auto" w:fill="94D9D5"/>
            <w:tcMar>
              <w:top w:w="28" w:type="dxa"/>
              <w:bottom w:w="28" w:type="dxa"/>
            </w:tcMar>
          </w:tcPr>
          <w:p w14:paraId="2211AC29" w14:textId="77777777" w:rsidR="001A6780" w:rsidRPr="00AE666C" w:rsidRDefault="001A6780" w:rsidP="001A6780">
            <w:pPr>
              <w:pStyle w:val="Tabletext"/>
              <w:rPr>
                <w:rFonts w:ascii="Calibri" w:hAnsi="Calibri"/>
                <w:b/>
                <w:sz w:val="18"/>
                <w:szCs w:val="18"/>
              </w:rPr>
            </w:pPr>
          </w:p>
        </w:tc>
        <w:tc>
          <w:tcPr>
            <w:tcW w:w="6785" w:type="dxa"/>
            <w:tcMar>
              <w:top w:w="28" w:type="dxa"/>
              <w:bottom w:w="28" w:type="dxa"/>
            </w:tcMar>
          </w:tcPr>
          <w:p w14:paraId="1B065A24" w14:textId="540FEAF6" w:rsidR="001A6780" w:rsidRPr="00AE666C" w:rsidRDefault="00C972BE" w:rsidP="001A6780">
            <w:pPr>
              <w:pStyle w:val="Tabletext"/>
              <w:rPr>
                <w:rFonts w:ascii="Calibri" w:hAnsi="Calibri"/>
                <w:b/>
                <w:sz w:val="18"/>
                <w:szCs w:val="18"/>
              </w:rPr>
            </w:pPr>
            <w:r w:rsidRPr="00AE666C">
              <w:rPr>
                <w:rFonts w:ascii="Calibri" w:hAnsi="Calibri"/>
                <w:b/>
                <w:sz w:val="18"/>
                <w:szCs w:val="18"/>
              </w:rPr>
              <w:t>Financial Aspects</w:t>
            </w:r>
          </w:p>
        </w:tc>
        <w:tc>
          <w:tcPr>
            <w:tcW w:w="6214" w:type="dxa"/>
            <w:gridSpan w:val="4"/>
            <w:shd w:val="clear" w:color="auto" w:fill="94D9D5"/>
            <w:tcMar>
              <w:top w:w="28" w:type="dxa"/>
              <w:bottom w:w="28" w:type="dxa"/>
            </w:tcMar>
          </w:tcPr>
          <w:p w14:paraId="5DBCE839" w14:textId="77777777" w:rsidR="001A6780" w:rsidRPr="00AE666C" w:rsidRDefault="001A6780" w:rsidP="001A6780">
            <w:pPr>
              <w:pStyle w:val="Tabletext"/>
              <w:rPr>
                <w:rFonts w:ascii="Calibri" w:hAnsi="Calibri"/>
                <w:b/>
                <w:sz w:val="18"/>
                <w:szCs w:val="18"/>
              </w:rPr>
            </w:pPr>
          </w:p>
        </w:tc>
      </w:tr>
      <w:tr w:rsidR="00A5490A" w:rsidRPr="00AE666C" w14:paraId="19CF1DC9" w14:textId="77777777" w:rsidTr="00A5490A">
        <w:trPr>
          <w:cantSplit/>
          <w:tblHeader/>
        </w:trPr>
        <w:tc>
          <w:tcPr>
            <w:tcW w:w="587" w:type="dxa"/>
            <w:tcMar>
              <w:top w:w="28" w:type="dxa"/>
              <w:bottom w:w="28" w:type="dxa"/>
            </w:tcMar>
          </w:tcPr>
          <w:p w14:paraId="4B783911"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5E3230AB"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4681F4C0" w14:textId="68178394" w:rsidR="00A5490A" w:rsidRPr="00AE666C" w:rsidRDefault="00A5490A" w:rsidP="001A6780">
            <w:pPr>
              <w:pStyle w:val="Tabletext"/>
              <w:rPr>
                <w:rFonts w:ascii="Calibri" w:hAnsi="Calibri"/>
                <w:sz w:val="18"/>
                <w:szCs w:val="18"/>
              </w:rPr>
            </w:pPr>
            <w:r w:rsidRPr="00AE666C">
              <w:rPr>
                <w:rFonts w:ascii="Calibri" w:hAnsi="Calibri"/>
                <w:sz w:val="18"/>
                <w:szCs w:val="18"/>
              </w:rPr>
              <w:t>4.3.1</w:t>
            </w:r>
          </w:p>
        </w:tc>
        <w:tc>
          <w:tcPr>
            <w:tcW w:w="6785" w:type="dxa"/>
            <w:tcMar>
              <w:top w:w="28" w:type="dxa"/>
              <w:bottom w:w="28" w:type="dxa"/>
            </w:tcMar>
          </w:tcPr>
          <w:p w14:paraId="0297416C" w14:textId="19C76724" w:rsidR="00A5490A" w:rsidRPr="00AE666C" w:rsidRDefault="00A5490A" w:rsidP="001A6780">
            <w:pPr>
              <w:pStyle w:val="Tabletext"/>
              <w:jc w:val="right"/>
              <w:rPr>
                <w:rFonts w:ascii="Calibri" w:hAnsi="Calibri"/>
                <w:sz w:val="18"/>
                <w:szCs w:val="18"/>
              </w:rPr>
            </w:pPr>
            <w:r w:rsidRPr="00AE666C">
              <w:rPr>
                <w:rFonts w:ascii="Calibri" w:hAnsi="Calibri"/>
                <w:sz w:val="18"/>
                <w:szCs w:val="18"/>
              </w:rPr>
              <w:t>Cost of alternative use and/or conversion</w:t>
            </w:r>
          </w:p>
        </w:tc>
        <w:tc>
          <w:tcPr>
            <w:tcW w:w="949" w:type="dxa"/>
            <w:vMerge w:val="restart"/>
            <w:tcMar>
              <w:top w:w="28" w:type="dxa"/>
              <w:bottom w:w="28" w:type="dxa"/>
            </w:tcMar>
            <w:vAlign w:val="center"/>
          </w:tcPr>
          <w:p w14:paraId="7FB56D46" w14:textId="4006987C" w:rsidR="00A5490A" w:rsidRPr="00AE666C" w:rsidRDefault="00A5490A" w:rsidP="00A5490A">
            <w:pPr>
              <w:pStyle w:val="Tabletext"/>
              <w:jc w:val="center"/>
              <w:rPr>
                <w:rFonts w:ascii="Calibri" w:hAnsi="Calibri"/>
                <w:sz w:val="18"/>
                <w:szCs w:val="18"/>
              </w:rPr>
            </w:pPr>
            <w:r w:rsidRPr="00AE666C">
              <w:rPr>
                <w:rFonts w:ascii="Calibri" w:hAnsi="Calibri"/>
                <w:sz w:val="18"/>
                <w:szCs w:val="18"/>
              </w:rPr>
              <w:t>2</w:t>
            </w:r>
          </w:p>
        </w:tc>
        <w:tc>
          <w:tcPr>
            <w:tcW w:w="2268" w:type="dxa"/>
            <w:vMerge w:val="restart"/>
            <w:vAlign w:val="center"/>
          </w:tcPr>
          <w:p w14:paraId="6E2E1A9A" w14:textId="023DE1F5" w:rsidR="00A5490A" w:rsidRPr="00AE666C" w:rsidRDefault="00A5490A" w:rsidP="001A6780">
            <w:pPr>
              <w:pStyle w:val="Tabletext"/>
              <w:rPr>
                <w:rFonts w:ascii="Calibri" w:hAnsi="Calibri"/>
                <w:sz w:val="18"/>
                <w:szCs w:val="18"/>
              </w:rPr>
            </w:pPr>
          </w:p>
        </w:tc>
        <w:tc>
          <w:tcPr>
            <w:tcW w:w="2410" w:type="dxa"/>
            <w:vMerge w:val="restart"/>
            <w:vAlign w:val="center"/>
          </w:tcPr>
          <w:p w14:paraId="1711358E" w14:textId="77777777" w:rsidR="00A5490A" w:rsidRPr="00AE666C" w:rsidRDefault="00A5490A" w:rsidP="001A6780">
            <w:pPr>
              <w:pStyle w:val="Tabletext"/>
              <w:rPr>
                <w:rFonts w:ascii="Calibri" w:hAnsi="Calibri"/>
                <w:sz w:val="18"/>
                <w:szCs w:val="18"/>
              </w:rPr>
            </w:pPr>
            <w:r w:rsidRPr="00AE666C">
              <w:rPr>
                <w:rFonts w:ascii="Calibri" w:hAnsi="Calibri"/>
                <w:sz w:val="18"/>
                <w:szCs w:val="18"/>
              </w:rPr>
              <w:t>IALA Lighthouse</w:t>
            </w:r>
          </w:p>
          <w:p w14:paraId="0A4058D6" w14:textId="77777777" w:rsidR="00A5490A" w:rsidRPr="00AE666C" w:rsidRDefault="00A5490A" w:rsidP="001A6780">
            <w:pPr>
              <w:pStyle w:val="Tabletext"/>
              <w:rPr>
                <w:rFonts w:ascii="Calibri" w:hAnsi="Calibri"/>
                <w:sz w:val="18"/>
                <w:szCs w:val="18"/>
              </w:rPr>
            </w:pPr>
            <w:r w:rsidRPr="00AE666C">
              <w:rPr>
                <w:rFonts w:ascii="Calibri" w:hAnsi="Calibri"/>
                <w:sz w:val="18"/>
                <w:szCs w:val="18"/>
              </w:rPr>
              <w:t>Conservation Manual</w:t>
            </w:r>
          </w:p>
          <w:p w14:paraId="619CD1D2" w14:textId="77777777" w:rsidR="00A5490A" w:rsidRPr="00AE666C" w:rsidRDefault="00A5490A" w:rsidP="005F5284">
            <w:pPr>
              <w:pStyle w:val="Tabletext"/>
              <w:rPr>
                <w:rFonts w:ascii="Calibri" w:hAnsi="Calibri" w:cs="Arial"/>
                <w:sz w:val="18"/>
                <w:szCs w:val="18"/>
              </w:rPr>
            </w:pPr>
            <w:r w:rsidRPr="00AE666C">
              <w:rPr>
                <w:rFonts w:ascii="Calibri" w:hAnsi="Calibri"/>
                <w:sz w:val="18"/>
                <w:szCs w:val="18"/>
              </w:rPr>
              <w:t>Chapter 6</w:t>
            </w:r>
          </w:p>
          <w:p w14:paraId="79BF86BE" w14:textId="582A5B73" w:rsidR="00A5490A" w:rsidRPr="00AE666C" w:rsidRDefault="00A5490A" w:rsidP="001A6780">
            <w:pPr>
              <w:pStyle w:val="Tabletext"/>
              <w:rPr>
                <w:rFonts w:ascii="Calibri" w:hAnsi="Calibri"/>
                <w:sz w:val="18"/>
                <w:szCs w:val="18"/>
              </w:rPr>
            </w:pPr>
            <w:r w:rsidRPr="00AE666C">
              <w:rPr>
                <w:rFonts w:ascii="Calibri" w:hAnsi="Calibri"/>
                <w:sz w:val="18"/>
                <w:szCs w:val="18"/>
              </w:rPr>
              <w:t>GL 1074 and 1075</w:t>
            </w:r>
          </w:p>
        </w:tc>
        <w:tc>
          <w:tcPr>
            <w:tcW w:w="587" w:type="dxa"/>
            <w:vMerge w:val="restart"/>
            <w:vAlign w:val="center"/>
          </w:tcPr>
          <w:p w14:paraId="43A13084" w14:textId="13A93911" w:rsidR="00A5490A" w:rsidRPr="00AE666C" w:rsidRDefault="00A5490A" w:rsidP="00A5490A">
            <w:pPr>
              <w:pStyle w:val="Tabletext"/>
              <w:rPr>
                <w:rFonts w:ascii="Calibri" w:hAnsi="Calibri"/>
                <w:sz w:val="18"/>
                <w:szCs w:val="18"/>
              </w:rPr>
            </w:pPr>
            <w:r w:rsidRPr="00AE666C">
              <w:rPr>
                <w:rFonts w:ascii="Calibri" w:hAnsi="Calibri"/>
                <w:sz w:val="18"/>
                <w:szCs w:val="18"/>
              </w:rPr>
              <w:t>8</w:t>
            </w:r>
          </w:p>
        </w:tc>
      </w:tr>
      <w:tr w:rsidR="00A5490A" w:rsidRPr="00AE666C" w14:paraId="732358DC" w14:textId="77777777" w:rsidTr="000A40E6">
        <w:trPr>
          <w:cantSplit/>
          <w:tblHeader/>
        </w:trPr>
        <w:tc>
          <w:tcPr>
            <w:tcW w:w="587" w:type="dxa"/>
            <w:tcMar>
              <w:top w:w="28" w:type="dxa"/>
              <w:bottom w:w="28" w:type="dxa"/>
            </w:tcMar>
          </w:tcPr>
          <w:p w14:paraId="39B655BA" w14:textId="77777777" w:rsidR="00A5490A" w:rsidRPr="00AE666C" w:rsidRDefault="00A5490A" w:rsidP="001A6780">
            <w:pPr>
              <w:pStyle w:val="Tabletext"/>
              <w:rPr>
                <w:rFonts w:ascii="Calibri" w:hAnsi="Calibri"/>
                <w:sz w:val="18"/>
                <w:szCs w:val="18"/>
              </w:rPr>
            </w:pPr>
          </w:p>
        </w:tc>
        <w:tc>
          <w:tcPr>
            <w:tcW w:w="699" w:type="dxa"/>
            <w:tcMar>
              <w:top w:w="28" w:type="dxa"/>
              <w:bottom w:w="28" w:type="dxa"/>
            </w:tcMar>
          </w:tcPr>
          <w:p w14:paraId="230392C5" w14:textId="77777777" w:rsidR="00A5490A" w:rsidRPr="00AE666C" w:rsidRDefault="00A5490A" w:rsidP="001A6780">
            <w:pPr>
              <w:pStyle w:val="Tabletext"/>
              <w:rPr>
                <w:rFonts w:ascii="Calibri" w:hAnsi="Calibri"/>
                <w:sz w:val="18"/>
                <w:szCs w:val="18"/>
              </w:rPr>
            </w:pPr>
          </w:p>
        </w:tc>
        <w:tc>
          <w:tcPr>
            <w:tcW w:w="898" w:type="dxa"/>
            <w:tcMar>
              <w:top w:w="28" w:type="dxa"/>
              <w:bottom w:w="28" w:type="dxa"/>
            </w:tcMar>
          </w:tcPr>
          <w:p w14:paraId="5B224D02" w14:textId="7D790D73" w:rsidR="00A5490A" w:rsidRPr="00AE666C" w:rsidRDefault="00A5490A" w:rsidP="001A6780">
            <w:pPr>
              <w:pStyle w:val="Tabletext"/>
              <w:rPr>
                <w:rFonts w:ascii="Calibri" w:hAnsi="Calibri"/>
                <w:sz w:val="18"/>
                <w:szCs w:val="18"/>
              </w:rPr>
            </w:pPr>
            <w:r w:rsidRPr="00AE666C">
              <w:rPr>
                <w:rFonts w:ascii="Calibri" w:hAnsi="Calibri"/>
                <w:sz w:val="18"/>
                <w:szCs w:val="18"/>
              </w:rPr>
              <w:t>4.3.2</w:t>
            </w:r>
          </w:p>
        </w:tc>
        <w:tc>
          <w:tcPr>
            <w:tcW w:w="6785" w:type="dxa"/>
            <w:tcMar>
              <w:top w:w="28" w:type="dxa"/>
              <w:bottom w:w="28" w:type="dxa"/>
            </w:tcMar>
          </w:tcPr>
          <w:p w14:paraId="4DF11D78" w14:textId="0D7ACE3C" w:rsidR="00A5490A" w:rsidRPr="00AE666C" w:rsidRDefault="00A5490A" w:rsidP="001A6780">
            <w:pPr>
              <w:pStyle w:val="Tabletext"/>
              <w:jc w:val="right"/>
              <w:rPr>
                <w:rFonts w:ascii="Calibri" w:hAnsi="Calibri"/>
                <w:sz w:val="18"/>
                <w:szCs w:val="18"/>
              </w:rPr>
            </w:pPr>
            <w:r w:rsidRPr="00AE666C">
              <w:rPr>
                <w:rFonts w:ascii="Calibri" w:hAnsi="Calibri"/>
                <w:sz w:val="18"/>
                <w:szCs w:val="18"/>
              </w:rPr>
              <w:t>Operating costs</w:t>
            </w:r>
          </w:p>
        </w:tc>
        <w:tc>
          <w:tcPr>
            <w:tcW w:w="949" w:type="dxa"/>
            <w:vMerge/>
            <w:tcMar>
              <w:top w:w="28" w:type="dxa"/>
              <w:bottom w:w="28" w:type="dxa"/>
            </w:tcMar>
          </w:tcPr>
          <w:p w14:paraId="360452F8" w14:textId="09EFE6D8" w:rsidR="00A5490A" w:rsidRPr="00AE666C" w:rsidRDefault="00A5490A" w:rsidP="001A6780">
            <w:pPr>
              <w:pStyle w:val="Tabletext"/>
              <w:rPr>
                <w:rFonts w:ascii="Calibri" w:hAnsi="Calibri"/>
                <w:sz w:val="18"/>
                <w:szCs w:val="18"/>
              </w:rPr>
            </w:pPr>
          </w:p>
        </w:tc>
        <w:tc>
          <w:tcPr>
            <w:tcW w:w="2268" w:type="dxa"/>
            <w:vMerge/>
          </w:tcPr>
          <w:p w14:paraId="5EEFCDC8" w14:textId="77777777" w:rsidR="00A5490A" w:rsidRPr="00AE666C" w:rsidRDefault="00A5490A" w:rsidP="001A6780">
            <w:pPr>
              <w:pStyle w:val="Tabletext"/>
              <w:rPr>
                <w:rFonts w:ascii="Calibri" w:hAnsi="Calibri"/>
                <w:sz w:val="18"/>
                <w:szCs w:val="18"/>
              </w:rPr>
            </w:pPr>
          </w:p>
        </w:tc>
        <w:tc>
          <w:tcPr>
            <w:tcW w:w="2410" w:type="dxa"/>
            <w:vMerge/>
          </w:tcPr>
          <w:p w14:paraId="30B65BC2" w14:textId="4812DF66" w:rsidR="00A5490A" w:rsidRPr="00AE666C" w:rsidRDefault="00A5490A" w:rsidP="001A6780">
            <w:pPr>
              <w:pStyle w:val="Tabletext"/>
              <w:rPr>
                <w:rFonts w:ascii="Calibri" w:hAnsi="Calibri"/>
                <w:sz w:val="18"/>
                <w:szCs w:val="18"/>
              </w:rPr>
            </w:pPr>
          </w:p>
        </w:tc>
        <w:tc>
          <w:tcPr>
            <w:tcW w:w="587" w:type="dxa"/>
            <w:vMerge/>
          </w:tcPr>
          <w:p w14:paraId="5EEADCBE" w14:textId="3933DB09" w:rsidR="00A5490A" w:rsidRPr="00AE666C" w:rsidRDefault="00A5490A" w:rsidP="001A6780">
            <w:pPr>
              <w:pStyle w:val="Tabletext"/>
              <w:rPr>
                <w:rFonts w:ascii="Calibri" w:hAnsi="Calibri"/>
                <w:sz w:val="18"/>
                <w:szCs w:val="18"/>
              </w:rPr>
            </w:pPr>
          </w:p>
        </w:tc>
      </w:tr>
      <w:tr w:rsidR="00A5490A" w:rsidRPr="00AE666C" w14:paraId="47E4147A" w14:textId="77777777" w:rsidTr="000A40E6">
        <w:trPr>
          <w:cantSplit/>
          <w:tblHeader/>
        </w:trPr>
        <w:tc>
          <w:tcPr>
            <w:tcW w:w="587" w:type="dxa"/>
            <w:tcMar>
              <w:top w:w="28" w:type="dxa"/>
              <w:bottom w:w="28" w:type="dxa"/>
            </w:tcMar>
          </w:tcPr>
          <w:p w14:paraId="2E14E915" w14:textId="77777777" w:rsidR="00A5490A" w:rsidRPr="00AE666C" w:rsidRDefault="00A5490A" w:rsidP="001A6780">
            <w:pPr>
              <w:jc w:val="both"/>
              <w:rPr>
                <w:rFonts w:ascii="Calibri" w:hAnsi="Calibri" w:cs="Arial"/>
                <w:sz w:val="18"/>
                <w:szCs w:val="18"/>
              </w:rPr>
            </w:pPr>
          </w:p>
        </w:tc>
        <w:tc>
          <w:tcPr>
            <w:tcW w:w="699" w:type="dxa"/>
            <w:tcMar>
              <w:top w:w="28" w:type="dxa"/>
              <w:bottom w:w="28" w:type="dxa"/>
            </w:tcMar>
          </w:tcPr>
          <w:p w14:paraId="733E9987" w14:textId="77777777" w:rsidR="00A5490A" w:rsidRPr="00AE666C" w:rsidRDefault="00A5490A" w:rsidP="001A6780">
            <w:pPr>
              <w:jc w:val="both"/>
              <w:rPr>
                <w:rFonts w:ascii="Calibri" w:hAnsi="Calibri" w:cs="Arial"/>
                <w:sz w:val="18"/>
                <w:szCs w:val="18"/>
              </w:rPr>
            </w:pPr>
          </w:p>
        </w:tc>
        <w:tc>
          <w:tcPr>
            <w:tcW w:w="898" w:type="dxa"/>
            <w:tcMar>
              <w:top w:w="28" w:type="dxa"/>
              <w:bottom w:w="28" w:type="dxa"/>
            </w:tcMar>
          </w:tcPr>
          <w:p w14:paraId="4394B426" w14:textId="08E463BA" w:rsidR="00A5490A" w:rsidRPr="00AE666C" w:rsidRDefault="00A5490A" w:rsidP="001A6780">
            <w:pPr>
              <w:pStyle w:val="Tabletext"/>
              <w:rPr>
                <w:rFonts w:ascii="Calibri" w:hAnsi="Calibri"/>
                <w:sz w:val="18"/>
                <w:szCs w:val="18"/>
              </w:rPr>
            </w:pPr>
            <w:r w:rsidRPr="00AE666C">
              <w:rPr>
                <w:rFonts w:ascii="Calibri" w:hAnsi="Calibri"/>
                <w:sz w:val="18"/>
                <w:szCs w:val="18"/>
              </w:rPr>
              <w:t>4.3.3</w:t>
            </w:r>
          </w:p>
        </w:tc>
        <w:tc>
          <w:tcPr>
            <w:tcW w:w="6785" w:type="dxa"/>
            <w:tcMar>
              <w:top w:w="28" w:type="dxa"/>
              <w:bottom w:w="28" w:type="dxa"/>
            </w:tcMar>
          </w:tcPr>
          <w:p w14:paraId="3ACFE30E" w14:textId="53919C11" w:rsidR="00A5490A" w:rsidRPr="00AE666C" w:rsidRDefault="00A5490A" w:rsidP="00A80ADE">
            <w:pPr>
              <w:pStyle w:val="Tabletext"/>
              <w:jc w:val="right"/>
              <w:rPr>
                <w:rFonts w:ascii="Calibri" w:hAnsi="Calibri" w:cs="Arial"/>
                <w:sz w:val="18"/>
                <w:szCs w:val="18"/>
              </w:rPr>
            </w:pPr>
            <w:r w:rsidRPr="00AE666C">
              <w:rPr>
                <w:rFonts w:ascii="Calibri" w:hAnsi="Calibri" w:cs="Arial"/>
                <w:sz w:val="18"/>
                <w:szCs w:val="18"/>
              </w:rPr>
              <w:t>Staff requirements</w:t>
            </w:r>
          </w:p>
        </w:tc>
        <w:tc>
          <w:tcPr>
            <w:tcW w:w="949" w:type="dxa"/>
            <w:vMerge/>
            <w:tcMar>
              <w:top w:w="28" w:type="dxa"/>
              <w:bottom w:w="28" w:type="dxa"/>
            </w:tcMar>
          </w:tcPr>
          <w:p w14:paraId="54467457" w14:textId="72318FA0" w:rsidR="00A5490A" w:rsidRPr="00AE666C" w:rsidRDefault="00A5490A" w:rsidP="001A6780">
            <w:pPr>
              <w:pStyle w:val="Tabletext"/>
              <w:rPr>
                <w:rFonts w:ascii="Calibri" w:hAnsi="Calibri" w:cs="Arial"/>
                <w:sz w:val="18"/>
                <w:szCs w:val="18"/>
              </w:rPr>
            </w:pPr>
          </w:p>
        </w:tc>
        <w:tc>
          <w:tcPr>
            <w:tcW w:w="2268" w:type="dxa"/>
            <w:vMerge/>
          </w:tcPr>
          <w:p w14:paraId="2DEA08CB" w14:textId="77777777" w:rsidR="00A5490A" w:rsidRPr="00AE666C" w:rsidRDefault="00A5490A" w:rsidP="001A6780">
            <w:pPr>
              <w:pStyle w:val="Tabletext"/>
              <w:rPr>
                <w:rFonts w:ascii="Calibri" w:hAnsi="Calibri" w:cs="Arial"/>
                <w:sz w:val="18"/>
                <w:szCs w:val="18"/>
              </w:rPr>
            </w:pPr>
          </w:p>
        </w:tc>
        <w:tc>
          <w:tcPr>
            <w:tcW w:w="2410" w:type="dxa"/>
            <w:vMerge/>
          </w:tcPr>
          <w:p w14:paraId="06602FC3" w14:textId="496F357C" w:rsidR="00A5490A" w:rsidRPr="00AE666C" w:rsidRDefault="00A5490A" w:rsidP="001A6780">
            <w:pPr>
              <w:pStyle w:val="Tabletext"/>
              <w:rPr>
                <w:rFonts w:ascii="Calibri" w:hAnsi="Calibri" w:cs="Arial"/>
                <w:sz w:val="18"/>
                <w:szCs w:val="18"/>
              </w:rPr>
            </w:pPr>
          </w:p>
        </w:tc>
        <w:tc>
          <w:tcPr>
            <w:tcW w:w="587" w:type="dxa"/>
            <w:vMerge/>
          </w:tcPr>
          <w:p w14:paraId="3315016A" w14:textId="220B5C34" w:rsidR="00A5490A" w:rsidRPr="00AE666C" w:rsidRDefault="00A5490A" w:rsidP="001A6780">
            <w:pPr>
              <w:pStyle w:val="Tabletext"/>
              <w:rPr>
                <w:rFonts w:ascii="Calibri" w:hAnsi="Calibri" w:cs="Arial"/>
                <w:sz w:val="18"/>
                <w:szCs w:val="18"/>
              </w:rPr>
            </w:pPr>
          </w:p>
        </w:tc>
      </w:tr>
      <w:tr w:rsidR="00A5490A" w:rsidRPr="00AE666C" w14:paraId="0FDFFFD6" w14:textId="77777777" w:rsidTr="000A40E6">
        <w:trPr>
          <w:cantSplit/>
          <w:tblHeader/>
        </w:trPr>
        <w:tc>
          <w:tcPr>
            <w:tcW w:w="587" w:type="dxa"/>
            <w:tcMar>
              <w:top w:w="28" w:type="dxa"/>
              <w:bottom w:w="28" w:type="dxa"/>
            </w:tcMar>
          </w:tcPr>
          <w:p w14:paraId="72576ED0" w14:textId="77777777" w:rsidR="00A5490A" w:rsidRPr="00AE666C" w:rsidRDefault="00A5490A" w:rsidP="001A6780">
            <w:pPr>
              <w:jc w:val="both"/>
              <w:rPr>
                <w:rFonts w:ascii="Calibri" w:hAnsi="Calibri" w:cs="Arial"/>
                <w:sz w:val="18"/>
                <w:szCs w:val="18"/>
              </w:rPr>
            </w:pPr>
          </w:p>
        </w:tc>
        <w:tc>
          <w:tcPr>
            <w:tcW w:w="699" w:type="dxa"/>
            <w:tcMar>
              <w:top w:w="28" w:type="dxa"/>
              <w:bottom w:w="28" w:type="dxa"/>
            </w:tcMar>
          </w:tcPr>
          <w:p w14:paraId="1F431794" w14:textId="77777777" w:rsidR="00A5490A" w:rsidRPr="00AE666C" w:rsidRDefault="00A5490A" w:rsidP="001A6780">
            <w:pPr>
              <w:jc w:val="both"/>
              <w:rPr>
                <w:rFonts w:ascii="Calibri" w:hAnsi="Calibri" w:cs="Arial"/>
                <w:sz w:val="18"/>
                <w:szCs w:val="18"/>
              </w:rPr>
            </w:pPr>
          </w:p>
        </w:tc>
        <w:tc>
          <w:tcPr>
            <w:tcW w:w="898" w:type="dxa"/>
            <w:tcMar>
              <w:top w:w="28" w:type="dxa"/>
              <w:bottom w:w="28" w:type="dxa"/>
            </w:tcMar>
          </w:tcPr>
          <w:p w14:paraId="6BEC3F89" w14:textId="27E2BE7D" w:rsidR="00A5490A" w:rsidRPr="00AE666C" w:rsidRDefault="00A5490A" w:rsidP="001A6780">
            <w:pPr>
              <w:pStyle w:val="Tabletext"/>
              <w:rPr>
                <w:rFonts w:ascii="Calibri" w:hAnsi="Calibri"/>
                <w:sz w:val="18"/>
                <w:szCs w:val="18"/>
              </w:rPr>
            </w:pPr>
            <w:r w:rsidRPr="00AE666C">
              <w:rPr>
                <w:rFonts w:ascii="Calibri" w:hAnsi="Calibri"/>
                <w:sz w:val="18"/>
                <w:szCs w:val="18"/>
              </w:rPr>
              <w:t>4.3.4</w:t>
            </w:r>
          </w:p>
        </w:tc>
        <w:tc>
          <w:tcPr>
            <w:tcW w:w="6785" w:type="dxa"/>
            <w:tcMar>
              <w:top w:w="28" w:type="dxa"/>
              <w:bottom w:w="28" w:type="dxa"/>
            </w:tcMar>
          </w:tcPr>
          <w:p w14:paraId="614E6281" w14:textId="31D2500B" w:rsidR="00A5490A" w:rsidRPr="00AE666C" w:rsidRDefault="00A5490A" w:rsidP="00A80ADE">
            <w:pPr>
              <w:pStyle w:val="Tabletext"/>
              <w:jc w:val="right"/>
              <w:rPr>
                <w:rFonts w:ascii="Calibri" w:hAnsi="Calibri"/>
                <w:sz w:val="18"/>
                <w:szCs w:val="18"/>
              </w:rPr>
            </w:pPr>
            <w:r w:rsidRPr="00AE666C">
              <w:rPr>
                <w:rFonts w:ascii="Calibri" w:hAnsi="Calibri"/>
                <w:sz w:val="18"/>
                <w:szCs w:val="18"/>
              </w:rPr>
              <w:t>Potential sponsorship</w:t>
            </w:r>
          </w:p>
        </w:tc>
        <w:tc>
          <w:tcPr>
            <w:tcW w:w="949" w:type="dxa"/>
            <w:vMerge/>
            <w:tcMar>
              <w:top w:w="28" w:type="dxa"/>
              <w:bottom w:w="28" w:type="dxa"/>
            </w:tcMar>
          </w:tcPr>
          <w:p w14:paraId="1725D2E5" w14:textId="2ACBEFE7" w:rsidR="00A5490A" w:rsidRPr="00AE666C" w:rsidRDefault="00A5490A" w:rsidP="001A6780">
            <w:pPr>
              <w:pStyle w:val="Tabletext"/>
              <w:rPr>
                <w:rFonts w:ascii="Calibri" w:hAnsi="Calibri" w:cs="Arial"/>
                <w:sz w:val="18"/>
                <w:szCs w:val="18"/>
              </w:rPr>
            </w:pPr>
          </w:p>
        </w:tc>
        <w:tc>
          <w:tcPr>
            <w:tcW w:w="2268" w:type="dxa"/>
            <w:vMerge/>
          </w:tcPr>
          <w:p w14:paraId="2118617A" w14:textId="77777777" w:rsidR="00A5490A" w:rsidRPr="00AE666C" w:rsidRDefault="00A5490A" w:rsidP="001A6780">
            <w:pPr>
              <w:pStyle w:val="Tabletext"/>
              <w:rPr>
                <w:rFonts w:ascii="Calibri" w:hAnsi="Calibri" w:cs="Arial"/>
                <w:sz w:val="18"/>
                <w:szCs w:val="18"/>
              </w:rPr>
            </w:pPr>
          </w:p>
        </w:tc>
        <w:tc>
          <w:tcPr>
            <w:tcW w:w="2410" w:type="dxa"/>
            <w:vMerge/>
          </w:tcPr>
          <w:p w14:paraId="3F604755" w14:textId="5D1FAEE9" w:rsidR="00A5490A" w:rsidRPr="00AE666C" w:rsidRDefault="00A5490A" w:rsidP="001A6780">
            <w:pPr>
              <w:pStyle w:val="Tabletext"/>
              <w:rPr>
                <w:rFonts w:ascii="Calibri" w:hAnsi="Calibri" w:cs="Arial"/>
                <w:sz w:val="18"/>
                <w:szCs w:val="18"/>
              </w:rPr>
            </w:pPr>
          </w:p>
        </w:tc>
        <w:tc>
          <w:tcPr>
            <w:tcW w:w="587" w:type="dxa"/>
            <w:vMerge/>
          </w:tcPr>
          <w:p w14:paraId="6B9D62B1" w14:textId="700CCE1C" w:rsidR="00A5490A" w:rsidRPr="00AE666C" w:rsidRDefault="00A5490A" w:rsidP="001A6780">
            <w:pPr>
              <w:pStyle w:val="Tabletext"/>
              <w:rPr>
                <w:rFonts w:ascii="Calibri" w:hAnsi="Calibri" w:cs="Arial"/>
                <w:sz w:val="18"/>
                <w:szCs w:val="18"/>
              </w:rPr>
            </w:pPr>
          </w:p>
        </w:tc>
      </w:tr>
      <w:tr w:rsidR="00A5490A" w:rsidRPr="00AE666C" w14:paraId="7F40C50C" w14:textId="77777777" w:rsidTr="000A40E6">
        <w:trPr>
          <w:cantSplit/>
          <w:tblHeader/>
        </w:trPr>
        <w:tc>
          <w:tcPr>
            <w:tcW w:w="587" w:type="dxa"/>
            <w:tcMar>
              <w:top w:w="28" w:type="dxa"/>
              <w:bottom w:w="28" w:type="dxa"/>
            </w:tcMar>
          </w:tcPr>
          <w:p w14:paraId="026B488C" w14:textId="77777777" w:rsidR="00A5490A" w:rsidRPr="00AE666C" w:rsidRDefault="00A5490A" w:rsidP="001A6780">
            <w:pPr>
              <w:jc w:val="both"/>
              <w:rPr>
                <w:rFonts w:ascii="Calibri" w:hAnsi="Calibri" w:cs="Arial"/>
                <w:sz w:val="18"/>
                <w:szCs w:val="18"/>
              </w:rPr>
            </w:pPr>
          </w:p>
        </w:tc>
        <w:tc>
          <w:tcPr>
            <w:tcW w:w="699" w:type="dxa"/>
            <w:tcMar>
              <w:top w:w="28" w:type="dxa"/>
              <w:bottom w:w="28" w:type="dxa"/>
            </w:tcMar>
          </w:tcPr>
          <w:p w14:paraId="68CAE3AC" w14:textId="77777777" w:rsidR="00A5490A" w:rsidRPr="00AE666C" w:rsidRDefault="00A5490A" w:rsidP="001A6780">
            <w:pPr>
              <w:jc w:val="both"/>
              <w:rPr>
                <w:rFonts w:ascii="Calibri" w:hAnsi="Calibri" w:cs="Arial"/>
                <w:sz w:val="18"/>
                <w:szCs w:val="18"/>
              </w:rPr>
            </w:pPr>
          </w:p>
        </w:tc>
        <w:tc>
          <w:tcPr>
            <w:tcW w:w="898" w:type="dxa"/>
            <w:tcMar>
              <w:top w:w="28" w:type="dxa"/>
              <w:bottom w:w="28" w:type="dxa"/>
            </w:tcMar>
          </w:tcPr>
          <w:p w14:paraId="4A8D1BE5" w14:textId="622ED507" w:rsidR="00A5490A" w:rsidRPr="00AE666C" w:rsidRDefault="00A5490A" w:rsidP="001A6780">
            <w:pPr>
              <w:pStyle w:val="Tabletext"/>
              <w:rPr>
                <w:rFonts w:ascii="Calibri" w:hAnsi="Calibri"/>
                <w:sz w:val="18"/>
                <w:szCs w:val="18"/>
              </w:rPr>
            </w:pPr>
            <w:r w:rsidRPr="00AE666C">
              <w:rPr>
                <w:rFonts w:ascii="Calibri" w:hAnsi="Calibri"/>
                <w:sz w:val="18"/>
                <w:szCs w:val="18"/>
              </w:rPr>
              <w:t>4.3.5</w:t>
            </w:r>
          </w:p>
        </w:tc>
        <w:tc>
          <w:tcPr>
            <w:tcW w:w="6785" w:type="dxa"/>
            <w:tcMar>
              <w:top w:w="28" w:type="dxa"/>
              <w:bottom w:w="28" w:type="dxa"/>
            </w:tcMar>
          </w:tcPr>
          <w:p w14:paraId="22740BF1" w14:textId="65D7AD4D" w:rsidR="00A5490A" w:rsidRPr="00AE666C" w:rsidRDefault="00A5490A" w:rsidP="00A80ADE">
            <w:pPr>
              <w:pStyle w:val="Tabletext"/>
              <w:jc w:val="right"/>
              <w:rPr>
                <w:rFonts w:ascii="Calibri" w:hAnsi="Calibri"/>
                <w:sz w:val="18"/>
                <w:szCs w:val="18"/>
              </w:rPr>
            </w:pPr>
            <w:r w:rsidRPr="00AE666C">
              <w:rPr>
                <w:rFonts w:ascii="Calibri" w:hAnsi="Calibri"/>
                <w:sz w:val="18"/>
                <w:szCs w:val="18"/>
              </w:rPr>
              <w:t>Potential revenue from visitors</w:t>
            </w:r>
          </w:p>
        </w:tc>
        <w:tc>
          <w:tcPr>
            <w:tcW w:w="949" w:type="dxa"/>
            <w:vMerge/>
            <w:tcMar>
              <w:top w:w="28" w:type="dxa"/>
              <w:bottom w:w="28" w:type="dxa"/>
            </w:tcMar>
          </w:tcPr>
          <w:p w14:paraId="58FAD7AB" w14:textId="5C1B16F1" w:rsidR="00A5490A" w:rsidRPr="00AE666C" w:rsidRDefault="00A5490A" w:rsidP="001A6780">
            <w:pPr>
              <w:pStyle w:val="Tabletext"/>
              <w:rPr>
                <w:rFonts w:ascii="Calibri" w:hAnsi="Calibri" w:cs="Arial"/>
                <w:sz w:val="18"/>
                <w:szCs w:val="18"/>
              </w:rPr>
            </w:pPr>
          </w:p>
        </w:tc>
        <w:tc>
          <w:tcPr>
            <w:tcW w:w="2268" w:type="dxa"/>
            <w:vMerge/>
          </w:tcPr>
          <w:p w14:paraId="2A30A106" w14:textId="77777777" w:rsidR="00A5490A" w:rsidRPr="00AE666C" w:rsidRDefault="00A5490A" w:rsidP="001A6780">
            <w:pPr>
              <w:pStyle w:val="Tabletext"/>
              <w:rPr>
                <w:rFonts w:ascii="Calibri" w:hAnsi="Calibri" w:cs="Arial"/>
                <w:sz w:val="18"/>
                <w:szCs w:val="18"/>
              </w:rPr>
            </w:pPr>
          </w:p>
        </w:tc>
        <w:tc>
          <w:tcPr>
            <w:tcW w:w="2410" w:type="dxa"/>
            <w:vMerge/>
          </w:tcPr>
          <w:p w14:paraId="269E3E38" w14:textId="77777777" w:rsidR="00A5490A" w:rsidRPr="00AE666C" w:rsidRDefault="00A5490A" w:rsidP="001A6780">
            <w:pPr>
              <w:pStyle w:val="Tabletext"/>
              <w:rPr>
                <w:rFonts w:ascii="Calibri" w:hAnsi="Calibri" w:cs="Arial"/>
                <w:sz w:val="18"/>
                <w:szCs w:val="18"/>
              </w:rPr>
            </w:pPr>
          </w:p>
        </w:tc>
        <w:tc>
          <w:tcPr>
            <w:tcW w:w="587" w:type="dxa"/>
            <w:vMerge/>
          </w:tcPr>
          <w:p w14:paraId="1FC5B86C" w14:textId="539B5D04" w:rsidR="00A5490A" w:rsidRPr="00AE666C" w:rsidRDefault="00A5490A" w:rsidP="001A6780">
            <w:pPr>
              <w:pStyle w:val="Tabletext"/>
              <w:rPr>
                <w:rFonts w:ascii="Calibri" w:hAnsi="Calibri" w:cs="Arial"/>
                <w:sz w:val="18"/>
                <w:szCs w:val="18"/>
              </w:rPr>
            </w:pPr>
          </w:p>
        </w:tc>
      </w:tr>
    </w:tbl>
    <w:p w14:paraId="4E22E9C2" w14:textId="77777777" w:rsidR="00871F1F" w:rsidRDefault="00871F1F" w:rsidP="00A5575E">
      <w:pPr>
        <w:pStyle w:val="BodyText"/>
      </w:pPr>
    </w:p>
    <w:p w14:paraId="255420E7" w14:textId="77777777" w:rsidR="00462C3B" w:rsidRDefault="00462C3B" w:rsidP="007535B8">
      <w:pPr>
        <w:pStyle w:val="Module"/>
      </w:pPr>
      <w:r>
        <w:br w:type="page"/>
      </w:r>
    </w:p>
    <w:p w14:paraId="43C99117" w14:textId="09BA5400" w:rsidR="007535B8" w:rsidRPr="00093294" w:rsidRDefault="00462C3B" w:rsidP="00462C3B">
      <w:pPr>
        <w:pStyle w:val="Heading1"/>
      </w:pPr>
      <w:bookmarkStart w:id="75" w:name="_Toc526200346"/>
      <w:r>
        <w:lastRenderedPageBreak/>
        <w:t xml:space="preserve">MODULE 5 - </w:t>
      </w:r>
      <w:r w:rsidR="007535B8" w:rsidRPr="007535B8">
        <w:t>TECHNICAL ASPECTS OF LIGHTHOUSE PROJECTS</w:t>
      </w:r>
      <w:bookmarkEnd w:id="75"/>
    </w:p>
    <w:p w14:paraId="3F8E5D24" w14:textId="77777777" w:rsidR="007535B8" w:rsidRPr="00093294" w:rsidRDefault="007535B8" w:rsidP="007535B8">
      <w:pPr>
        <w:pStyle w:val="Heading1separatationline"/>
      </w:pPr>
    </w:p>
    <w:p w14:paraId="539805D1" w14:textId="77777777" w:rsidR="007535B8" w:rsidRPr="00093294" w:rsidRDefault="007535B8" w:rsidP="007535B8">
      <w:pPr>
        <w:pStyle w:val="Heading2"/>
      </w:pPr>
      <w:bookmarkStart w:id="76" w:name="_Toc526200347"/>
      <w:r w:rsidRPr="00093294">
        <w:t>Scope</w:t>
      </w:r>
      <w:bookmarkEnd w:id="76"/>
    </w:p>
    <w:p w14:paraId="0A2417AB" w14:textId="77777777" w:rsidR="007535B8" w:rsidRPr="00093294" w:rsidRDefault="007535B8" w:rsidP="007535B8">
      <w:pPr>
        <w:pStyle w:val="Heading2separationline"/>
      </w:pPr>
    </w:p>
    <w:p w14:paraId="6024BD62" w14:textId="2B0C5CC2" w:rsidR="00462C3B" w:rsidRPr="00462C3B" w:rsidRDefault="00462C3B" w:rsidP="0097452A">
      <w:r w:rsidRPr="00462C3B">
        <w:t>This module describes how to manage the consequences of the technical changes required when reconfiguring an historic lighthouse</w:t>
      </w:r>
      <w:r>
        <w:t>.</w:t>
      </w:r>
    </w:p>
    <w:p w14:paraId="56518401" w14:textId="77777777" w:rsidR="00462C3B" w:rsidRDefault="00462C3B" w:rsidP="00E4526E">
      <w:pPr>
        <w:pStyle w:val="Heading2"/>
      </w:pPr>
      <w:bookmarkStart w:id="77" w:name="_Toc526200348"/>
      <w:r w:rsidRPr="00462C3B">
        <w:t>Learning Objectives</w:t>
      </w:r>
      <w:bookmarkEnd w:id="77"/>
    </w:p>
    <w:p w14:paraId="7ED9EC90" w14:textId="77777777" w:rsidR="00E4526E" w:rsidRPr="00E4526E" w:rsidRDefault="00E4526E" w:rsidP="00E4526E">
      <w:pPr>
        <w:pStyle w:val="Heading2separationline"/>
      </w:pPr>
    </w:p>
    <w:p w14:paraId="10420897" w14:textId="77777777" w:rsidR="00462C3B" w:rsidRPr="00462C3B" w:rsidRDefault="00462C3B" w:rsidP="0097452A">
      <w:r w:rsidRPr="00462C3B">
        <w:t>To gain a satisfactory understanding of how to manage the consequences of necessary technical changes when reconfiguring an historic lighthouse complementary use.</w:t>
      </w:r>
    </w:p>
    <w:p w14:paraId="01FDD0B6" w14:textId="314905CF" w:rsidR="001A6780" w:rsidRPr="00093294" w:rsidRDefault="0012326D" w:rsidP="00E4526E">
      <w:pPr>
        <w:pStyle w:val="Heading2"/>
      </w:pPr>
      <w:bookmarkStart w:id="78" w:name="_Toc526200349"/>
      <w:r>
        <w:t>Detailed Teaching Syllabus for Module 5 – Technical Aspects of Lighthouse Projects</w:t>
      </w:r>
      <w:bookmarkEnd w:id="78"/>
    </w:p>
    <w:p w14:paraId="013C748B" w14:textId="77777777" w:rsidR="001A6780" w:rsidRPr="00093294" w:rsidRDefault="001A6780" w:rsidP="001A6780">
      <w:pPr>
        <w:pStyle w:val="Heading1separatationline"/>
      </w:pPr>
    </w:p>
    <w:p w14:paraId="074FA23D" w14:textId="63A282C2" w:rsidR="001A6780" w:rsidRPr="00093294" w:rsidRDefault="001A6780" w:rsidP="001A6780">
      <w:pPr>
        <w:pStyle w:val="Tablecaption"/>
        <w:jc w:val="center"/>
      </w:pPr>
      <w:bookmarkStart w:id="79" w:name="_Toc526200367"/>
      <w:r w:rsidRPr="00093294">
        <w:t xml:space="preserve">Detailed Teaching Syllabus - Module </w:t>
      </w:r>
      <w:r>
        <w:t>5</w:t>
      </w:r>
      <w:bookmarkEnd w:id="79"/>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625"/>
      </w:tblGrid>
      <w:tr w:rsidR="001A6780" w:rsidRPr="00E4526E" w14:paraId="61B07F30" w14:textId="77777777" w:rsidTr="00A5490A">
        <w:trPr>
          <w:cantSplit/>
          <w:trHeight w:val="1314"/>
          <w:tblHeader/>
        </w:trPr>
        <w:tc>
          <w:tcPr>
            <w:tcW w:w="587" w:type="dxa"/>
            <w:tcMar>
              <w:top w:w="28" w:type="dxa"/>
              <w:bottom w:w="28" w:type="dxa"/>
            </w:tcMar>
            <w:textDirection w:val="btLr"/>
            <w:vAlign w:val="center"/>
          </w:tcPr>
          <w:p w14:paraId="150FA8F1"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Module</w:t>
            </w:r>
          </w:p>
        </w:tc>
        <w:tc>
          <w:tcPr>
            <w:tcW w:w="699" w:type="dxa"/>
            <w:tcMar>
              <w:top w:w="28" w:type="dxa"/>
              <w:bottom w:w="28" w:type="dxa"/>
            </w:tcMar>
            <w:textDirection w:val="btLr"/>
            <w:vAlign w:val="center"/>
          </w:tcPr>
          <w:p w14:paraId="14D0E167"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Element</w:t>
            </w:r>
          </w:p>
        </w:tc>
        <w:tc>
          <w:tcPr>
            <w:tcW w:w="898" w:type="dxa"/>
            <w:tcMar>
              <w:top w:w="28" w:type="dxa"/>
              <w:bottom w:w="28" w:type="dxa"/>
            </w:tcMar>
            <w:textDirection w:val="btLr"/>
            <w:vAlign w:val="center"/>
          </w:tcPr>
          <w:p w14:paraId="2C63ECC4"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Sub-element</w:t>
            </w:r>
          </w:p>
        </w:tc>
        <w:tc>
          <w:tcPr>
            <w:tcW w:w="6785" w:type="dxa"/>
            <w:tcMar>
              <w:top w:w="28" w:type="dxa"/>
              <w:bottom w:w="28" w:type="dxa"/>
            </w:tcMar>
            <w:vAlign w:val="center"/>
          </w:tcPr>
          <w:p w14:paraId="107ED7A8"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Subject</w:t>
            </w:r>
          </w:p>
        </w:tc>
        <w:tc>
          <w:tcPr>
            <w:tcW w:w="949" w:type="dxa"/>
            <w:tcMar>
              <w:top w:w="28" w:type="dxa"/>
              <w:bottom w:w="28" w:type="dxa"/>
            </w:tcMar>
            <w:textDirection w:val="btLr"/>
            <w:vAlign w:val="center"/>
          </w:tcPr>
          <w:p w14:paraId="6D23F36A"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Level of Competence</w:t>
            </w:r>
          </w:p>
        </w:tc>
        <w:tc>
          <w:tcPr>
            <w:tcW w:w="2268" w:type="dxa"/>
            <w:tcMar>
              <w:top w:w="28" w:type="dxa"/>
              <w:bottom w:w="28" w:type="dxa"/>
            </w:tcMar>
            <w:vAlign w:val="center"/>
          </w:tcPr>
          <w:p w14:paraId="173E09DE"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Recommended training aids; exercises and external visits</w:t>
            </w:r>
          </w:p>
        </w:tc>
        <w:tc>
          <w:tcPr>
            <w:tcW w:w="2410" w:type="dxa"/>
            <w:tcMar>
              <w:top w:w="28" w:type="dxa"/>
              <w:bottom w:w="28" w:type="dxa"/>
            </w:tcMar>
            <w:vAlign w:val="center"/>
          </w:tcPr>
          <w:p w14:paraId="420D53E7"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References</w:t>
            </w:r>
          </w:p>
          <w:p w14:paraId="14589EFC" w14:textId="77777777" w:rsidR="001A6780" w:rsidRPr="00E4526E" w:rsidRDefault="001A6780" w:rsidP="001A6780">
            <w:pPr>
              <w:pStyle w:val="Tableheading"/>
              <w:rPr>
                <w:rFonts w:ascii="Calibri" w:hAnsi="Calibri"/>
                <w:sz w:val="18"/>
                <w:szCs w:val="18"/>
                <w:lang w:val="en-GB"/>
              </w:rPr>
            </w:pPr>
          </w:p>
          <w:p w14:paraId="26D7E9C3"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Rec = Recommendation</w:t>
            </w:r>
          </w:p>
          <w:p w14:paraId="442FAADE"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GL = Guideline</w:t>
            </w:r>
          </w:p>
        </w:tc>
        <w:tc>
          <w:tcPr>
            <w:tcW w:w="625" w:type="dxa"/>
            <w:tcMar>
              <w:top w:w="28" w:type="dxa"/>
              <w:bottom w:w="28" w:type="dxa"/>
            </w:tcMar>
            <w:textDirection w:val="btLr"/>
            <w:vAlign w:val="center"/>
          </w:tcPr>
          <w:p w14:paraId="73BAD5FF" w14:textId="77777777" w:rsidR="001A6780" w:rsidRPr="00E4526E" w:rsidRDefault="001A6780" w:rsidP="001A6780">
            <w:pPr>
              <w:pStyle w:val="Tableheading"/>
              <w:rPr>
                <w:rFonts w:ascii="Calibri" w:hAnsi="Calibri"/>
                <w:sz w:val="18"/>
                <w:szCs w:val="18"/>
                <w:lang w:val="en-GB"/>
              </w:rPr>
            </w:pPr>
            <w:r w:rsidRPr="00E4526E">
              <w:rPr>
                <w:rFonts w:ascii="Calibri" w:hAnsi="Calibri"/>
                <w:sz w:val="18"/>
                <w:szCs w:val="18"/>
                <w:lang w:val="en-GB"/>
              </w:rPr>
              <w:t>Lecture No.</w:t>
            </w:r>
          </w:p>
        </w:tc>
      </w:tr>
      <w:tr w:rsidR="001A6780" w:rsidRPr="00E4526E" w14:paraId="4B451F50" w14:textId="77777777" w:rsidTr="00A5490A">
        <w:tc>
          <w:tcPr>
            <w:tcW w:w="587" w:type="dxa"/>
            <w:tcMar>
              <w:top w:w="28" w:type="dxa"/>
              <w:bottom w:w="28" w:type="dxa"/>
            </w:tcMar>
          </w:tcPr>
          <w:p w14:paraId="4B0C2F7A" w14:textId="45BA7147" w:rsidR="001A6780" w:rsidRPr="00E4526E" w:rsidRDefault="00F83046" w:rsidP="001A6780">
            <w:pPr>
              <w:pStyle w:val="Tabletext"/>
              <w:rPr>
                <w:rFonts w:ascii="Calibri" w:hAnsi="Calibri"/>
                <w:b/>
                <w:sz w:val="18"/>
                <w:szCs w:val="18"/>
              </w:rPr>
            </w:pPr>
            <w:r w:rsidRPr="00E4526E">
              <w:rPr>
                <w:rFonts w:ascii="Calibri" w:hAnsi="Calibri"/>
                <w:b/>
                <w:sz w:val="18"/>
                <w:szCs w:val="18"/>
              </w:rPr>
              <w:t>5</w:t>
            </w:r>
          </w:p>
        </w:tc>
        <w:tc>
          <w:tcPr>
            <w:tcW w:w="699" w:type="dxa"/>
            <w:shd w:val="clear" w:color="auto" w:fill="94D9D5"/>
            <w:tcMar>
              <w:top w:w="28" w:type="dxa"/>
              <w:bottom w:w="28" w:type="dxa"/>
            </w:tcMar>
          </w:tcPr>
          <w:p w14:paraId="2D862966" w14:textId="77777777" w:rsidR="001A6780" w:rsidRPr="00E4526E" w:rsidRDefault="001A6780" w:rsidP="001A6780">
            <w:pPr>
              <w:pStyle w:val="Tabletext"/>
              <w:rPr>
                <w:rFonts w:ascii="Calibri" w:hAnsi="Calibri"/>
                <w:b/>
                <w:sz w:val="18"/>
                <w:szCs w:val="18"/>
              </w:rPr>
            </w:pPr>
          </w:p>
        </w:tc>
        <w:tc>
          <w:tcPr>
            <w:tcW w:w="898" w:type="dxa"/>
            <w:vMerge w:val="restart"/>
            <w:shd w:val="clear" w:color="auto" w:fill="94D9D5"/>
            <w:tcMar>
              <w:top w:w="28" w:type="dxa"/>
              <w:bottom w:w="28" w:type="dxa"/>
            </w:tcMar>
          </w:tcPr>
          <w:p w14:paraId="0EEEEBE0" w14:textId="77777777" w:rsidR="001A6780" w:rsidRPr="00E4526E" w:rsidRDefault="001A6780" w:rsidP="001A6780">
            <w:pPr>
              <w:pStyle w:val="Tabletext"/>
              <w:rPr>
                <w:rFonts w:ascii="Calibri" w:hAnsi="Calibri"/>
                <w:b/>
                <w:sz w:val="18"/>
                <w:szCs w:val="18"/>
              </w:rPr>
            </w:pPr>
          </w:p>
        </w:tc>
        <w:tc>
          <w:tcPr>
            <w:tcW w:w="6785" w:type="dxa"/>
            <w:tcMar>
              <w:top w:w="28" w:type="dxa"/>
              <w:bottom w:w="28" w:type="dxa"/>
            </w:tcMar>
          </w:tcPr>
          <w:p w14:paraId="7EDB9E3A" w14:textId="142C33D4" w:rsidR="001A6780" w:rsidRPr="00E4526E" w:rsidRDefault="008220D4" w:rsidP="001A6780">
            <w:pPr>
              <w:pStyle w:val="Tabletext"/>
              <w:jc w:val="center"/>
              <w:rPr>
                <w:rFonts w:ascii="Calibri" w:hAnsi="Calibri"/>
                <w:b/>
                <w:sz w:val="18"/>
                <w:szCs w:val="18"/>
              </w:rPr>
            </w:pPr>
            <w:r w:rsidRPr="00E4526E">
              <w:rPr>
                <w:rFonts w:ascii="Calibri" w:hAnsi="Calibri"/>
                <w:b/>
                <w:sz w:val="18"/>
                <w:szCs w:val="18"/>
              </w:rPr>
              <w:t>TECHNICAL ASPECTS OF LIGHTHOUSE PROJECTS</w:t>
            </w:r>
          </w:p>
        </w:tc>
        <w:tc>
          <w:tcPr>
            <w:tcW w:w="6252" w:type="dxa"/>
            <w:gridSpan w:val="4"/>
            <w:vMerge w:val="restart"/>
            <w:shd w:val="clear" w:color="auto" w:fill="94D9D5"/>
            <w:tcMar>
              <w:top w:w="28" w:type="dxa"/>
              <w:bottom w:w="28" w:type="dxa"/>
            </w:tcMar>
          </w:tcPr>
          <w:p w14:paraId="4A521D91" w14:textId="77777777" w:rsidR="001A6780" w:rsidRPr="00E4526E" w:rsidRDefault="001A6780" w:rsidP="001A6780">
            <w:pPr>
              <w:pStyle w:val="Tabletext"/>
              <w:rPr>
                <w:rFonts w:ascii="Calibri" w:hAnsi="Calibri"/>
                <w:sz w:val="18"/>
                <w:szCs w:val="18"/>
              </w:rPr>
            </w:pPr>
          </w:p>
        </w:tc>
      </w:tr>
      <w:tr w:rsidR="001A6780" w:rsidRPr="00E4526E" w14:paraId="3D142DD8" w14:textId="77777777" w:rsidTr="00A5490A">
        <w:trPr>
          <w:trHeight w:val="330"/>
        </w:trPr>
        <w:tc>
          <w:tcPr>
            <w:tcW w:w="587" w:type="dxa"/>
            <w:tcMar>
              <w:top w:w="28" w:type="dxa"/>
              <w:bottom w:w="28" w:type="dxa"/>
            </w:tcMar>
          </w:tcPr>
          <w:p w14:paraId="35CF1F86" w14:textId="77777777" w:rsidR="001A6780" w:rsidRPr="00E4526E" w:rsidRDefault="001A6780" w:rsidP="001A6780">
            <w:pPr>
              <w:pStyle w:val="Tabletext"/>
              <w:rPr>
                <w:rFonts w:ascii="Calibri" w:hAnsi="Calibri"/>
                <w:b/>
                <w:sz w:val="18"/>
                <w:szCs w:val="18"/>
              </w:rPr>
            </w:pPr>
          </w:p>
        </w:tc>
        <w:tc>
          <w:tcPr>
            <w:tcW w:w="699" w:type="dxa"/>
            <w:tcMar>
              <w:top w:w="28" w:type="dxa"/>
              <w:bottom w:w="28" w:type="dxa"/>
            </w:tcMar>
          </w:tcPr>
          <w:p w14:paraId="65F91AE3" w14:textId="228F7215" w:rsidR="001A6780" w:rsidRPr="00E4526E" w:rsidRDefault="00F83046" w:rsidP="001A6780">
            <w:pPr>
              <w:pStyle w:val="Tabletext"/>
              <w:rPr>
                <w:rFonts w:ascii="Calibri" w:hAnsi="Calibri"/>
                <w:b/>
                <w:sz w:val="18"/>
                <w:szCs w:val="18"/>
              </w:rPr>
            </w:pPr>
            <w:r w:rsidRPr="00E4526E">
              <w:rPr>
                <w:rFonts w:ascii="Calibri" w:hAnsi="Calibri"/>
                <w:b/>
                <w:sz w:val="18"/>
                <w:szCs w:val="18"/>
              </w:rPr>
              <w:t>5</w:t>
            </w:r>
            <w:r w:rsidR="001A6780" w:rsidRPr="00E4526E">
              <w:rPr>
                <w:rFonts w:ascii="Calibri" w:hAnsi="Calibri"/>
                <w:b/>
                <w:sz w:val="18"/>
                <w:szCs w:val="18"/>
              </w:rPr>
              <w:t>.1</w:t>
            </w:r>
          </w:p>
        </w:tc>
        <w:tc>
          <w:tcPr>
            <w:tcW w:w="898" w:type="dxa"/>
            <w:vMerge/>
            <w:shd w:val="clear" w:color="auto" w:fill="94D9D5"/>
            <w:tcMar>
              <w:top w:w="28" w:type="dxa"/>
              <w:bottom w:w="28" w:type="dxa"/>
            </w:tcMar>
          </w:tcPr>
          <w:p w14:paraId="2089740C" w14:textId="77777777" w:rsidR="001A6780" w:rsidRPr="00E4526E" w:rsidRDefault="001A6780" w:rsidP="001A6780">
            <w:pPr>
              <w:pStyle w:val="Tabletext"/>
              <w:rPr>
                <w:rFonts w:ascii="Calibri" w:hAnsi="Calibri"/>
                <w:b/>
                <w:sz w:val="18"/>
                <w:szCs w:val="18"/>
              </w:rPr>
            </w:pPr>
          </w:p>
        </w:tc>
        <w:tc>
          <w:tcPr>
            <w:tcW w:w="6785" w:type="dxa"/>
            <w:tcMar>
              <w:top w:w="28" w:type="dxa"/>
              <w:bottom w:w="28" w:type="dxa"/>
            </w:tcMar>
          </w:tcPr>
          <w:p w14:paraId="5435B452" w14:textId="7C085DBA" w:rsidR="001A6780" w:rsidRPr="00E4526E" w:rsidRDefault="008220D4" w:rsidP="001A6780">
            <w:pPr>
              <w:pStyle w:val="Tabletext"/>
              <w:rPr>
                <w:rFonts w:ascii="Calibri" w:hAnsi="Calibri"/>
                <w:b/>
                <w:sz w:val="18"/>
                <w:szCs w:val="18"/>
              </w:rPr>
            </w:pPr>
            <w:r w:rsidRPr="00E4526E">
              <w:rPr>
                <w:rFonts w:ascii="Calibri" w:hAnsi="Calibri"/>
                <w:b/>
                <w:sz w:val="18"/>
                <w:szCs w:val="18"/>
              </w:rPr>
              <w:t>Production of an inventory</w:t>
            </w:r>
          </w:p>
        </w:tc>
        <w:tc>
          <w:tcPr>
            <w:tcW w:w="6252" w:type="dxa"/>
            <w:gridSpan w:val="4"/>
            <w:vMerge/>
            <w:shd w:val="clear" w:color="auto" w:fill="94D9D5"/>
            <w:tcMar>
              <w:top w:w="28" w:type="dxa"/>
              <w:bottom w:w="28" w:type="dxa"/>
            </w:tcMar>
          </w:tcPr>
          <w:p w14:paraId="2B537DF7" w14:textId="77777777" w:rsidR="001A6780" w:rsidRPr="00E4526E" w:rsidRDefault="001A6780" w:rsidP="001A6780">
            <w:pPr>
              <w:pStyle w:val="Tabletext"/>
              <w:rPr>
                <w:rFonts w:ascii="Calibri" w:hAnsi="Calibri"/>
                <w:sz w:val="18"/>
                <w:szCs w:val="18"/>
              </w:rPr>
            </w:pPr>
          </w:p>
        </w:tc>
      </w:tr>
      <w:tr w:rsidR="00A5490A" w:rsidRPr="00E4526E" w14:paraId="4CD13D3F" w14:textId="77777777" w:rsidTr="00A5490A">
        <w:tc>
          <w:tcPr>
            <w:tcW w:w="587" w:type="dxa"/>
            <w:tcMar>
              <w:top w:w="28" w:type="dxa"/>
              <w:bottom w:w="28" w:type="dxa"/>
            </w:tcMar>
          </w:tcPr>
          <w:p w14:paraId="4A2F8B63"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1D033F97"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20AB498B" w14:textId="62490F2D" w:rsidR="00A5490A" w:rsidRPr="00E4526E" w:rsidRDefault="00A5490A" w:rsidP="001A6780">
            <w:pPr>
              <w:pStyle w:val="Tabletext"/>
              <w:rPr>
                <w:rFonts w:ascii="Calibri" w:hAnsi="Calibri"/>
                <w:sz w:val="18"/>
                <w:szCs w:val="18"/>
              </w:rPr>
            </w:pPr>
            <w:r w:rsidRPr="00E4526E">
              <w:rPr>
                <w:rFonts w:ascii="Calibri" w:hAnsi="Calibri"/>
                <w:sz w:val="18"/>
                <w:szCs w:val="18"/>
              </w:rPr>
              <w:t>5.1.1</w:t>
            </w:r>
          </w:p>
        </w:tc>
        <w:tc>
          <w:tcPr>
            <w:tcW w:w="6785" w:type="dxa"/>
            <w:tcMar>
              <w:top w:w="28" w:type="dxa"/>
              <w:bottom w:w="28" w:type="dxa"/>
            </w:tcMar>
          </w:tcPr>
          <w:p w14:paraId="66310A1F" w14:textId="507D426E" w:rsidR="00A5490A" w:rsidRPr="00E4526E" w:rsidRDefault="00A5490A" w:rsidP="001A6780">
            <w:pPr>
              <w:pStyle w:val="Tabletext"/>
              <w:jc w:val="right"/>
              <w:rPr>
                <w:rFonts w:ascii="Calibri" w:hAnsi="Calibri"/>
                <w:sz w:val="18"/>
                <w:szCs w:val="18"/>
              </w:rPr>
            </w:pPr>
            <w:r w:rsidRPr="00E4526E">
              <w:rPr>
                <w:rFonts w:ascii="Calibri" w:hAnsi="Calibri"/>
                <w:sz w:val="18"/>
                <w:szCs w:val="18"/>
              </w:rPr>
              <w:t>Optic systems and lanterns</w:t>
            </w:r>
          </w:p>
        </w:tc>
        <w:tc>
          <w:tcPr>
            <w:tcW w:w="949" w:type="dxa"/>
            <w:vMerge w:val="restart"/>
            <w:tcMar>
              <w:top w:w="28" w:type="dxa"/>
              <w:bottom w:w="28" w:type="dxa"/>
            </w:tcMar>
            <w:vAlign w:val="center"/>
          </w:tcPr>
          <w:p w14:paraId="025E430C" w14:textId="153ED780" w:rsidR="00A5490A" w:rsidRPr="00E4526E" w:rsidRDefault="00A5490A" w:rsidP="00A5490A">
            <w:pPr>
              <w:pStyle w:val="Tabletext"/>
              <w:jc w:val="center"/>
              <w:rPr>
                <w:rFonts w:ascii="Calibri" w:hAnsi="Calibri"/>
                <w:sz w:val="18"/>
                <w:szCs w:val="18"/>
              </w:rPr>
            </w:pPr>
            <w:r w:rsidRPr="00E4526E">
              <w:rPr>
                <w:rFonts w:ascii="Calibri" w:hAnsi="Calibri"/>
                <w:sz w:val="18"/>
                <w:szCs w:val="18"/>
              </w:rPr>
              <w:t>2</w:t>
            </w:r>
          </w:p>
        </w:tc>
        <w:tc>
          <w:tcPr>
            <w:tcW w:w="2268" w:type="dxa"/>
            <w:vMerge w:val="restart"/>
            <w:vAlign w:val="center"/>
          </w:tcPr>
          <w:p w14:paraId="4918F1E1" w14:textId="77777777" w:rsidR="00A5490A" w:rsidRPr="00E4526E" w:rsidRDefault="00A5490A" w:rsidP="004F126D">
            <w:pPr>
              <w:pStyle w:val="Tabletext"/>
              <w:rPr>
                <w:rFonts w:ascii="Calibri" w:hAnsi="Calibri"/>
                <w:sz w:val="18"/>
                <w:szCs w:val="18"/>
              </w:rPr>
            </w:pPr>
            <w:r w:rsidRPr="00E4526E">
              <w:rPr>
                <w:rFonts w:ascii="Calibri" w:hAnsi="Calibri"/>
                <w:sz w:val="18"/>
                <w:szCs w:val="18"/>
              </w:rPr>
              <w:t>Inventory production</w:t>
            </w:r>
          </w:p>
          <w:p w14:paraId="753ED988" w14:textId="5D04252B" w:rsidR="00A5490A" w:rsidRPr="00E4526E" w:rsidRDefault="00A5490A" w:rsidP="001A6780">
            <w:pPr>
              <w:pStyle w:val="Tabletext"/>
              <w:rPr>
                <w:rFonts w:ascii="Calibri" w:hAnsi="Calibri"/>
                <w:sz w:val="18"/>
                <w:szCs w:val="18"/>
              </w:rPr>
            </w:pPr>
            <w:r w:rsidRPr="00E4526E">
              <w:rPr>
                <w:rFonts w:ascii="Calibri" w:hAnsi="Calibri"/>
                <w:sz w:val="18"/>
                <w:szCs w:val="18"/>
              </w:rPr>
              <w:t>exercise</w:t>
            </w:r>
          </w:p>
        </w:tc>
        <w:tc>
          <w:tcPr>
            <w:tcW w:w="2410" w:type="dxa"/>
            <w:vMerge w:val="restart"/>
            <w:vAlign w:val="center"/>
          </w:tcPr>
          <w:p w14:paraId="592FBFCB" w14:textId="77777777" w:rsidR="00A5490A" w:rsidRPr="00E4526E" w:rsidRDefault="00A5490A" w:rsidP="001A6780">
            <w:pPr>
              <w:pStyle w:val="Tabletext"/>
              <w:rPr>
                <w:rFonts w:ascii="Calibri" w:hAnsi="Calibri"/>
                <w:sz w:val="18"/>
                <w:szCs w:val="18"/>
              </w:rPr>
            </w:pPr>
            <w:r w:rsidRPr="00E4526E">
              <w:rPr>
                <w:rFonts w:ascii="Calibri" w:hAnsi="Calibri"/>
                <w:sz w:val="18"/>
                <w:szCs w:val="18"/>
              </w:rPr>
              <w:t>IALA Lighthouse</w:t>
            </w:r>
          </w:p>
          <w:p w14:paraId="17DDA956" w14:textId="77777777" w:rsidR="00A5490A" w:rsidRPr="00E4526E" w:rsidRDefault="00A5490A" w:rsidP="001A6780">
            <w:pPr>
              <w:pStyle w:val="Tabletext"/>
              <w:rPr>
                <w:rFonts w:ascii="Calibri" w:hAnsi="Calibri"/>
                <w:sz w:val="18"/>
                <w:szCs w:val="18"/>
              </w:rPr>
            </w:pPr>
            <w:r w:rsidRPr="00E4526E">
              <w:rPr>
                <w:rFonts w:ascii="Calibri" w:hAnsi="Calibri"/>
                <w:sz w:val="18"/>
                <w:szCs w:val="18"/>
              </w:rPr>
              <w:t>Conservation Manual</w:t>
            </w:r>
          </w:p>
          <w:p w14:paraId="072C1CC4" w14:textId="2DB612DF" w:rsidR="00A5490A" w:rsidRPr="00E4526E" w:rsidRDefault="00A5490A" w:rsidP="004F126D">
            <w:pPr>
              <w:pStyle w:val="Tabletext"/>
              <w:rPr>
                <w:rFonts w:ascii="Calibri" w:hAnsi="Calibri"/>
                <w:sz w:val="18"/>
                <w:szCs w:val="18"/>
              </w:rPr>
            </w:pPr>
            <w:r w:rsidRPr="00E4526E">
              <w:rPr>
                <w:rFonts w:ascii="Calibri" w:hAnsi="Calibri"/>
                <w:sz w:val="18"/>
                <w:szCs w:val="18"/>
              </w:rPr>
              <w:t>Chapter 7 &amp; its Annex B</w:t>
            </w:r>
          </w:p>
        </w:tc>
        <w:tc>
          <w:tcPr>
            <w:tcW w:w="625" w:type="dxa"/>
            <w:vMerge w:val="restart"/>
            <w:vAlign w:val="center"/>
          </w:tcPr>
          <w:p w14:paraId="4258340A" w14:textId="128C274F" w:rsidR="00A5490A" w:rsidRPr="00E4526E" w:rsidRDefault="00A5490A" w:rsidP="001A6780">
            <w:pPr>
              <w:pStyle w:val="Tabletext"/>
              <w:rPr>
                <w:rFonts w:ascii="Calibri" w:hAnsi="Calibri"/>
                <w:sz w:val="18"/>
                <w:szCs w:val="18"/>
              </w:rPr>
            </w:pPr>
            <w:r w:rsidRPr="00E4526E">
              <w:rPr>
                <w:rFonts w:ascii="Calibri" w:hAnsi="Calibri"/>
                <w:sz w:val="18"/>
                <w:szCs w:val="18"/>
              </w:rPr>
              <w:t>9</w:t>
            </w:r>
          </w:p>
        </w:tc>
      </w:tr>
      <w:tr w:rsidR="00A5490A" w:rsidRPr="00E4526E" w14:paraId="3128CB55" w14:textId="77777777" w:rsidTr="00A5490A">
        <w:tc>
          <w:tcPr>
            <w:tcW w:w="587" w:type="dxa"/>
            <w:tcMar>
              <w:top w:w="28" w:type="dxa"/>
              <w:bottom w:w="28" w:type="dxa"/>
            </w:tcMar>
          </w:tcPr>
          <w:p w14:paraId="12277D05"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0FF3E836"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1B20065C" w14:textId="16FB291B" w:rsidR="00A5490A" w:rsidRPr="00E4526E" w:rsidRDefault="00A5490A" w:rsidP="001A6780">
            <w:pPr>
              <w:pStyle w:val="Tabletext"/>
              <w:rPr>
                <w:rFonts w:ascii="Calibri" w:hAnsi="Calibri"/>
                <w:sz w:val="18"/>
                <w:szCs w:val="18"/>
              </w:rPr>
            </w:pPr>
            <w:r w:rsidRPr="00E4526E">
              <w:rPr>
                <w:rFonts w:ascii="Calibri" w:hAnsi="Calibri"/>
                <w:sz w:val="18"/>
                <w:szCs w:val="18"/>
              </w:rPr>
              <w:t>5.1.2</w:t>
            </w:r>
          </w:p>
        </w:tc>
        <w:tc>
          <w:tcPr>
            <w:tcW w:w="6785" w:type="dxa"/>
            <w:tcMar>
              <w:top w:w="28" w:type="dxa"/>
              <w:bottom w:w="28" w:type="dxa"/>
            </w:tcMar>
          </w:tcPr>
          <w:p w14:paraId="36A0A760" w14:textId="7614D2B6" w:rsidR="00A5490A" w:rsidRPr="00E4526E" w:rsidRDefault="00A5490A" w:rsidP="001A6780">
            <w:pPr>
              <w:pStyle w:val="Tabletext"/>
              <w:jc w:val="right"/>
              <w:rPr>
                <w:rFonts w:ascii="Calibri" w:hAnsi="Calibri"/>
                <w:sz w:val="18"/>
                <w:szCs w:val="18"/>
              </w:rPr>
            </w:pPr>
            <w:r w:rsidRPr="00E4526E">
              <w:rPr>
                <w:rFonts w:ascii="Calibri" w:hAnsi="Calibri"/>
                <w:sz w:val="18"/>
                <w:szCs w:val="18"/>
              </w:rPr>
              <w:t>Lantern house, balcony and weather vanes</w:t>
            </w:r>
          </w:p>
        </w:tc>
        <w:tc>
          <w:tcPr>
            <w:tcW w:w="949" w:type="dxa"/>
            <w:vMerge/>
            <w:tcMar>
              <w:top w:w="28" w:type="dxa"/>
              <w:bottom w:w="28" w:type="dxa"/>
            </w:tcMar>
          </w:tcPr>
          <w:p w14:paraId="4C41F14E" w14:textId="321CE321" w:rsidR="00A5490A" w:rsidRPr="00E4526E" w:rsidRDefault="00A5490A" w:rsidP="001A6780">
            <w:pPr>
              <w:pStyle w:val="Tabletext"/>
              <w:rPr>
                <w:rFonts w:ascii="Calibri" w:hAnsi="Calibri"/>
                <w:sz w:val="18"/>
                <w:szCs w:val="18"/>
              </w:rPr>
            </w:pPr>
          </w:p>
        </w:tc>
        <w:tc>
          <w:tcPr>
            <w:tcW w:w="2268" w:type="dxa"/>
            <w:vMerge/>
          </w:tcPr>
          <w:p w14:paraId="18D3189A" w14:textId="70640B78" w:rsidR="00A5490A" w:rsidRPr="00E4526E" w:rsidRDefault="00A5490A" w:rsidP="001A6780">
            <w:pPr>
              <w:pStyle w:val="Tabletext"/>
              <w:rPr>
                <w:rFonts w:ascii="Calibri" w:hAnsi="Calibri"/>
                <w:sz w:val="18"/>
                <w:szCs w:val="18"/>
              </w:rPr>
            </w:pPr>
          </w:p>
        </w:tc>
        <w:tc>
          <w:tcPr>
            <w:tcW w:w="2410" w:type="dxa"/>
            <w:vMerge/>
          </w:tcPr>
          <w:p w14:paraId="7563888F" w14:textId="27DCB59B" w:rsidR="00A5490A" w:rsidRPr="00E4526E" w:rsidRDefault="00A5490A" w:rsidP="004F126D">
            <w:pPr>
              <w:pStyle w:val="Tabletext"/>
              <w:rPr>
                <w:rFonts w:ascii="Calibri" w:hAnsi="Calibri"/>
                <w:sz w:val="18"/>
                <w:szCs w:val="18"/>
              </w:rPr>
            </w:pPr>
          </w:p>
        </w:tc>
        <w:tc>
          <w:tcPr>
            <w:tcW w:w="625" w:type="dxa"/>
            <w:vMerge/>
          </w:tcPr>
          <w:p w14:paraId="067AD422" w14:textId="0AB23719" w:rsidR="00A5490A" w:rsidRPr="00E4526E" w:rsidRDefault="00A5490A" w:rsidP="001A6780">
            <w:pPr>
              <w:pStyle w:val="Tabletext"/>
              <w:rPr>
                <w:rFonts w:ascii="Calibri" w:hAnsi="Calibri"/>
                <w:sz w:val="18"/>
                <w:szCs w:val="18"/>
              </w:rPr>
            </w:pPr>
          </w:p>
        </w:tc>
      </w:tr>
      <w:tr w:rsidR="00A5490A" w:rsidRPr="00E4526E" w14:paraId="66E88D3F" w14:textId="77777777" w:rsidTr="00A5490A">
        <w:tc>
          <w:tcPr>
            <w:tcW w:w="587" w:type="dxa"/>
            <w:tcMar>
              <w:top w:w="28" w:type="dxa"/>
              <w:bottom w:w="28" w:type="dxa"/>
            </w:tcMar>
          </w:tcPr>
          <w:p w14:paraId="7ADB0ACC"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403A3177"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138877BA" w14:textId="42A3060A" w:rsidR="00A5490A" w:rsidRPr="00E4526E" w:rsidRDefault="00A5490A" w:rsidP="001A6780">
            <w:pPr>
              <w:pStyle w:val="Tabletext"/>
              <w:rPr>
                <w:rFonts w:ascii="Calibri" w:hAnsi="Calibri"/>
                <w:sz w:val="18"/>
                <w:szCs w:val="18"/>
              </w:rPr>
            </w:pPr>
            <w:r w:rsidRPr="00E4526E">
              <w:rPr>
                <w:rFonts w:ascii="Calibri" w:hAnsi="Calibri"/>
                <w:sz w:val="18"/>
                <w:szCs w:val="18"/>
              </w:rPr>
              <w:t>5.1.3</w:t>
            </w:r>
          </w:p>
        </w:tc>
        <w:tc>
          <w:tcPr>
            <w:tcW w:w="6785" w:type="dxa"/>
            <w:tcMar>
              <w:top w:w="28" w:type="dxa"/>
              <w:bottom w:w="28" w:type="dxa"/>
            </w:tcMar>
          </w:tcPr>
          <w:p w14:paraId="7565D7B5" w14:textId="139C6324" w:rsidR="00A5490A" w:rsidRPr="00E4526E" w:rsidRDefault="00A5490A" w:rsidP="001A6780">
            <w:pPr>
              <w:pStyle w:val="Tabletext"/>
              <w:jc w:val="right"/>
              <w:rPr>
                <w:rFonts w:ascii="Calibri" w:hAnsi="Calibri"/>
                <w:sz w:val="18"/>
                <w:szCs w:val="18"/>
              </w:rPr>
            </w:pPr>
            <w:r w:rsidRPr="00E4526E">
              <w:rPr>
                <w:rFonts w:ascii="Calibri" w:hAnsi="Calibri"/>
                <w:sz w:val="18"/>
                <w:szCs w:val="18"/>
              </w:rPr>
              <w:t>Tower and internal stairways</w:t>
            </w:r>
          </w:p>
        </w:tc>
        <w:tc>
          <w:tcPr>
            <w:tcW w:w="949" w:type="dxa"/>
            <w:vMerge/>
            <w:tcMar>
              <w:top w:w="28" w:type="dxa"/>
              <w:bottom w:w="28" w:type="dxa"/>
            </w:tcMar>
          </w:tcPr>
          <w:p w14:paraId="5F114359" w14:textId="7072233C" w:rsidR="00A5490A" w:rsidRPr="00E4526E" w:rsidRDefault="00A5490A" w:rsidP="001A6780">
            <w:pPr>
              <w:pStyle w:val="Tabletext"/>
              <w:rPr>
                <w:rFonts w:ascii="Calibri" w:hAnsi="Calibri"/>
                <w:sz w:val="18"/>
                <w:szCs w:val="18"/>
              </w:rPr>
            </w:pPr>
          </w:p>
        </w:tc>
        <w:tc>
          <w:tcPr>
            <w:tcW w:w="2268" w:type="dxa"/>
            <w:vMerge/>
          </w:tcPr>
          <w:p w14:paraId="34518C44" w14:textId="77777777" w:rsidR="00A5490A" w:rsidRPr="00E4526E" w:rsidRDefault="00A5490A" w:rsidP="001A6780">
            <w:pPr>
              <w:pStyle w:val="Tabletext"/>
              <w:rPr>
                <w:rFonts w:ascii="Calibri" w:hAnsi="Calibri"/>
                <w:sz w:val="18"/>
                <w:szCs w:val="18"/>
              </w:rPr>
            </w:pPr>
          </w:p>
        </w:tc>
        <w:tc>
          <w:tcPr>
            <w:tcW w:w="2410" w:type="dxa"/>
            <w:vMerge/>
          </w:tcPr>
          <w:p w14:paraId="377EEBDD" w14:textId="580B6A45" w:rsidR="00A5490A" w:rsidRPr="00E4526E" w:rsidRDefault="00A5490A" w:rsidP="004F126D">
            <w:pPr>
              <w:pStyle w:val="Tabletext"/>
              <w:rPr>
                <w:rFonts w:ascii="Calibri" w:hAnsi="Calibri"/>
                <w:sz w:val="18"/>
                <w:szCs w:val="18"/>
              </w:rPr>
            </w:pPr>
          </w:p>
        </w:tc>
        <w:tc>
          <w:tcPr>
            <w:tcW w:w="625" w:type="dxa"/>
            <w:vMerge/>
          </w:tcPr>
          <w:p w14:paraId="1B2B4AFD" w14:textId="666496CD" w:rsidR="00A5490A" w:rsidRPr="00E4526E" w:rsidRDefault="00A5490A" w:rsidP="001A6780">
            <w:pPr>
              <w:pStyle w:val="Tabletext"/>
              <w:rPr>
                <w:rFonts w:ascii="Calibri" w:hAnsi="Calibri"/>
                <w:sz w:val="18"/>
                <w:szCs w:val="18"/>
              </w:rPr>
            </w:pPr>
          </w:p>
        </w:tc>
      </w:tr>
      <w:tr w:rsidR="00A5490A" w:rsidRPr="00E4526E" w14:paraId="3DC3FCB9" w14:textId="77777777" w:rsidTr="00A5490A">
        <w:tc>
          <w:tcPr>
            <w:tcW w:w="587" w:type="dxa"/>
            <w:tcMar>
              <w:top w:w="28" w:type="dxa"/>
              <w:bottom w:w="28" w:type="dxa"/>
            </w:tcMar>
          </w:tcPr>
          <w:p w14:paraId="196A130D"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15699CDD"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0FB3742C" w14:textId="3A858146" w:rsidR="00A5490A" w:rsidRPr="00E4526E" w:rsidRDefault="00A5490A" w:rsidP="001A6780">
            <w:pPr>
              <w:pStyle w:val="Tabletext"/>
              <w:rPr>
                <w:rFonts w:ascii="Calibri" w:hAnsi="Calibri"/>
                <w:sz w:val="18"/>
                <w:szCs w:val="18"/>
              </w:rPr>
            </w:pPr>
            <w:r w:rsidRPr="00E4526E">
              <w:rPr>
                <w:rFonts w:ascii="Calibri" w:hAnsi="Calibri"/>
                <w:sz w:val="18"/>
                <w:szCs w:val="18"/>
              </w:rPr>
              <w:t>5.1.4</w:t>
            </w:r>
          </w:p>
        </w:tc>
        <w:tc>
          <w:tcPr>
            <w:tcW w:w="6785" w:type="dxa"/>
            <w:tcMar>
              <w:top w:w="28" w:type="dxa"/>
              <w:bottom w:w="28" w:type="dxa"/>
            </w:tcMar>
          </w:tcPr>
          <w:p w14:paraId="727C8410" w14:textId="3903C78A" w:rsidR="00A5490A" w:rsidRPr="00E4526E" w:rsidRDefault="00A5490A" w:rsidP="001A6780">
            <w:pPr>
              <w:pStyle w:val="Tabletext"/>
              <w:jc w:val="right"/>
              <w:rPr>
                <w:rFonts w:ascii="Calibri" w:hAnsi="Calibri"/>
                <w:sz w:val="18"/>
                <w:szCs w:val="18"/>
              </w:rPr>
            </w:pPr>
            <w:r w:rsidRPr="00E4526E">
              <w:rPr>
                <w:rFonts w:ascii="Calibri" w:hAnsi="Calibri"/>
                <w:sz w:val="18"/>
                <w:szCs w:val="18"/>
              </w:rPr>
              <w:t>Watch rooms, dwellings and outhouses</w:t>
            </w:r>
          </w:p>
        </w:tc>
        <w:tc>
          <w:tcPr>
            <w:tcW w:w="949" w:type="dxa"/>
            <w:vMerge/>
            <w:tcMar>
              <w:top w:w="28" w:type="dxa"/>
              <w:bottom w:w="28" w:type="dxa"/>
            </w:tcMar>
          </w:tcPr>
          <w:p w14:paraId="2DE34FFA" w14:textId="338BEDE2" w:rsidR="00A5490A" w:rsidRPr="00E4526E" w:rsidRDefault="00A5490A" w:rsidP="001A6780">
            <w:pPr>
              <w:pStyle w:val="Tabletext"/>
              <w:rPr>
                <w:rFonts w:ascii="Calibri" w:hAnsi="Calibri"/>
                <w:sz w:val="18"/>
                <w:szCs w:val="18"/>
              </w:rPr>
            </w:pPr>
          </w:p>
        </w:tc>
        <w:tc>
          <w:tcPr>
            <w:tcW w:w="2268" w:type="dxa"/>
            <w:vMerge/>
          </w:tcPr>
          <w:p w14:paraId="047FEE89" w14:textId="77777777" w:rsidR="00A5490A" w:rsidRPr="00E4526E" w:rsidRDefault="00A5490A" w:rsidP="001A6780">
            <w:pPr>
              <w:pStyle w:val="Tabletext"/>
              <w:rPr>
                <w:rFonts w:ascii="Calibri" w:hAnsi="Calibri"/>
                <w:sz w:val="18"/>
                <w:szCs w:val="18"/>
              </w:rPr>
            </w:pPr>
          </w:p>
        </w:tc>
        <w:tc>
          <w:tcPr>
            <w:tcW w:w="2410" w:type="dxa"/>
            <w:vMerge/>
          </w:tcPr>
          <w:p w14:paraId="3AEEA089" w14:textId="77777777" w:rsidR="00A5490A" w:rsidRPr="00E4526E" w:rsidRDefault="00A5490A" w:rsidP="001A6780">
            <w:pPr>
              <w:pStyle w:val="Tabletext"/>
              <w:rPr>
                <w:rFonts w:ascii="Calibri" w:hAnsi="Calibri"/>
                <w:sz w:val="18"/>
                <w:szCs w:val="18"/>
              </w:rPr>
            </w:pPr>
          </w:p>
        </w:tc>
        <w:tc>
          <w:tcPr>
            <w:tcW w:w="625" w:type="dxa"/>
            <w:vMerge/>
          </w:tcPr>
          <w:p w14:paraId="6F918C65" w14:textId="71BEB975" w:rsidR="00A5490A" w:rsidRPr="00E4526E" w:rsidRDefault="00A5490A" w:rsidP="001A6780">
            <w:pPr>
              <w:pStyle w:val="Tabletext"/>
              <w:rPr>
                <w:rFonts w:ascii="Calibri" w:hAnsi="Calibri"/>
                <w:sz w:val="18"/>
                <w:szCs w:val="18"/>
              </w:rPr>
            </w:pPr>
          </w:p>
        </w:tc>
      </w:tr>
      <w:tr w:rsidR="00A5490A" w:rsidRPr="00E4526E" w14:paraId="5ED6D15B" w14:textId="77777777" w:rsidTr="00A5490A">
        <w:tc>
          <w:tcPr>
            <w:tcW w:w="587" w:type="dxa"/>
            <w:tcMar>
              <w:top w:w="28" w:type="dxa"/>
              <w:bottom w:w="28" w:type="dxa"/>
            </w:tcMar>
          </w:tcPr>
          <w:p w14:paraId="76E67451"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0209448F"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3897E29D" w14:textId="29439DFF" w:rsidR="00A5490A" w:rsidRPr="00E4526E" w:rsidRDefault="00A5490A" w:rsidP="001A6780">
            <w:pPr>
              <w:pStyle w:val="Tabletext"/>
              <w:rPr>
                <w:rFonts w:ascii="Calibri" w:hAnsi="Calibri"/>
                <w:sz w:val="18"/>
                <w:szCs w:val="18"/>
              </w:rPr>
            </w:pPr>
            <w:r w:rsidRPr="00E4526E">
              <w:rPr>
                <w:rFonts w:ascii="Calibri" w:hAnsi="Calibri"/>
                <w:sz w:val="18"/>
                <w:szCs w:val="18"/>
              </w:rPr>
              <w:t>5.1.5</w:t>
            </w:r>
          </w:p>
        </w:tc>
        <w:tc>
          <w:tcPr>
            <w:tcW w:w="6785" w:type="dxa"/>
            <w:tcMar>
              <w:top w:w="28" w:type="dxa"/>
              <w:bottom w:w="28" w:type="dxa"/>
            </w:tcMar>
          </w:tcPr>
          <w:p w14:paraId="35DD7183" w14:textId="6413BCA6" w:rsidR="00A5490A" w:rsidRPr="00E4526E" w:rsidRDefault="00A5490A" w:rsidP="001A6780">
            <w:pPr>
              <w:pStyle w:val="Tabletext"/>
              <w:jc w:val="right"/>
              <w:rPr>
                <w:rFonts w:ascii="Calibri" w:hAnsi="Calibri"/>
                <w:sz w:val="18"/>
                <w:szCs w:val="18"/>
              </w:rPr>
            </w:pPr>
            <w:r w:rsidRPr="00E4526E">
              <w:rPr>
                <w:rFonts w:ascii="Calibri" w:hAnsi="Calibri"/>
                <w:sz w:val="18"/>
                <w:szCs w:val="18"/>
              </w:rPr>
              <w:t>Power sources and systems</w:t>
            </w:r>
          </w:p>
        </w:tc>
        <w:tc>
          <w:tcPr>
            <w:tcW w:w="949" w:type="dxa"/>
            <w:vMerge/>
            <w:tcMar>
              <w:top w:w="28" w:type="dxa"/>
              <w:bottom w:w="28" w:type="dxa"/>
            </w:tcMar>
          </w:tcPr>
          <w:p w14:paraId="0B587C38" w14:textId="3AC5CF55" w:rsidR="00A5490A" w:rsidRPr="00E4526E" w:rsidRDefault="00A5490A" w:rsidP="001A6780">
            <w:pPr>
              <w:pStyle w:val="Tabletext"/>
              <w:rPr>
                <w:rFonts w:ascii="Calibri" w:hAnsi="Calibri"/>
                <w:sz w:val="18"/>
                <w:szCs w:val="18"/>
              </w:rPr>
            </w:pPr>
          </w:p>
        </w:tc>
        <w:tc>
          <w:tcPr>
            <w:tcW w:w="2268" w:type="dxa"/>
            <w:vMerge/>
          </w:tcPr>
          <w:p w14:paraId="5CA22AB6" w14:textId="77777777" w:rsidR="00A5490A" w:rsidRPr="00E4526E" w:rsidRDefault="00A5490A" w:rsidP="001A6780">
            <w:pPr>
              <w:pStyle w:val="Tabletext"/>
              <w:rPr>
                <w:rFonts w:ascii="Calibri" w:hAnsi="Calibri"/>
                <w:sz w:val="18"/>
                <w:szCs w:val="18"/>
              </w:rPr>
            </w:pPr>
          </w:p>
        </w:tc>
        <w:tc>
          <w:tcPr>
            <w:tcW w:w="2410" w:type="dxa"/>
            <w:vMerge/>
          </w:tcPr>
          <w:p w14:paraId="544D7510" w14:textId="77777777" w:rsidR="00A5490A" w:rsidRPr="00E4526E" w:rsidRDefault="00A5490A" w:rsidP="001A6780">
            <w:pPr>
              <w:pStyle w:val="Tabletext"/>
              <w:rPr>
                <w:rFonts w:ascii="Calibri" w:hAnsi="Calibri"/>
                <w:sz w:val="18"/>
                <w:szCs w:val="18"/>
              </w:rPr>
            </w:pPr>
          </w:p>
        </w:tc>
        <w:tc>
          <w:tcPr>
            <w:tcW w:w="625" w:type="dxa"/>
            <w:vMerge/>
          </w:tcPr>
          <w:p w14:paraId="3A90C4B3" w14:textId="4E0B32B3" w:rsidR="00A5490A" w:rsidRPr="00E4526E" w:rsidRDefault="00A5490A" w:rsidP="001A6780">
            <w:pPr>
              <w:pStyle w:val="Tabletext"/>
              <w:rPr>
                <w:rFonts w:ascii="Calibri" w:hAnsi="Calibri"/>
                <w:sz w:val="18"/>
                <w:szCs w:val="18"/>
              </w:rPr>
            </w:pPr>
          </w:p>
        </w:tc>
      </w:tr>
      <w:tr w:rsidR="00A5490A" w:rsidRPr="00E4526E" w14:paraId="09EBEA7D" w14:textId="77777777" w:rsidTr="00A5490A">
        <w:tc>
          <w:tcPr>
            <w:tcW w:w="587" w:type="dxa"/>
            <w:tcMar>
              <w:top w:w="28" w:type="dxa"/>
              <w:bottom w:w="28" w:type="dxa"/>
            </w:tcMar>
          </w:tcPr>
          <w:p w14:paraId="1E62CE23" w14:textId="031CBCF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4F8AE0B1"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1DDAC72F" w14:textId="02818C39" w:rsidR="00A5490A" w:rsidRPr="00E4526E" w:rsidRDefault="00A5490A" w:rsidP="001A6780">
            <w:pPr>
              <w:pStyle w:val="Tabletext"/>
              <w:rPr>
                <w:rFonts w:ascii="Calibri" w:hAnsi="Calibri"/>
                <w:sz w:val="18"/>
                <w:szCs w:val="18"/>
              </w:rPr>
            </w:pPr>
            <w:r w:rsidRPr="00E4526E">
              <w:rPr>
                <w:rFonts w:ascii="Calibri" w:hAnsi="Calibri"/>
                <w:sz w:val="18"/>
                <w:szCs w:val="18"/>
              </w:rPr>
              <w:t>5.1.6</w:t>
            </w:r>
          </w:p>
        </w:tc>
        <w:tc>
          <w:tcPr>
            <w:tcW w:w="6785" w:type="dxa"/>
            <w:tcMar>
              <w:top w:w="28" w:type="dxa"/>
              <w:bottom w:w="28" w:type="dxa"/>
            </w:tcMar>
          </w:tcPr>
          <w:p w14:paraId="6D182A97" w14:textId="4CA52595" w:rsidR="00A5490A" w:rsidRPr="00E4526E" w:rsidRDefault="00A5490A" w:rsidP="001A6780">
            <w:pPr>
              <w:pStyle w:val="Tabletext"/>
              <w:jc w:val="right"/>
              <w:rPr>
                <w:rFonts w:ascii="Calibri" w:hAnsi="Calibri"/>
                <w:sz w:val="18"/>
                <w:szCs w:val="18"/>
              </w:rPr>
            </w:pPr>
            <w:r w:rsidRPr="00E4526E">
              <w:rPr>
                <w:rFonts w:ascii="Calibri" w:hAnsi="Calibri"/>
                <w:sz w:val="18"/>
                <w:szCs w:val="18"/>
              </w:rPr>
              <w:t>Other AtoN systems (radionavaids and sound signals)</w:t>
            </w:r>
          </w:p>
        </w:tc>
        <w:tc>
          <w:tcPr>
            <w:tcW w:w="949" w:type="dxa"/>
            <w:vMerge/>
            <w:tcMar>
              <w:top w:w="28" w:type="dxa"/>
              <w:bottom w:w="28" w:type="dxa"/>
            </w:tcMar>
          </w:tcPr>
          <w:p w14:paraId="5326DEDC" w14:textId="3DFEAE2D" w:rsidR="00A5490A" w:rsidRPr="00E4526E" w:rsidRDefault="00A5490A" w:rsidP="001A6780">
            <w:pPr>
              <w:pStyle w:val="Tabletext"/>
              <w:rPr>
                <w:rFonts w:ascii="Calibri" w:hAnsi="Calibri"/>
                <w:sz w:val="18"/>
                <w:szCs w:val="18"/>
              </w:rPr>
            </w:pPr>
          </w:p>
        </w:tc>
        <w:tc>
          <w:tcPr>
            <w:tcW w:w="2268" w:type="dxa"/>
            <w:vMerge/>
          </w:tcPr>
          <w:p w14:paraId="15408F71" w14:textId="77777777" w:rsidR="00A5490A" w:rsidRPr="00E4526E" w:rsidRDefault="00A5490A" w:rsidP="001A6780">
            <w:pPr>
              <w:pStyle w:val="Tabletext"/>
              <w:rPr>
                <w:rFonts w:ascii="Calibri" w:hAnsi="Calibri"/>
                <w:sz w:val="18"/>
                <w:szCs w:val="18"/>
              </w:rPr>
            </w:pPr>
          </w:p>
        </w:tc>
        <w:tc>
          <w:tcPr>
            <w:tcW w:w="2410" w:type="dxa"/>
            <w:vMerge/>
          </w:tcPr>
          <w:p w14:paraId="68CB9CA4" w14:textId="77777777" w:rsidR="00A5490A" w:rsidRPr="00E4526E" w:rsidRDefault="00A5490A" w:rsidP="001A6780">
            <w:pPr>
              <w:pStyle w:val="Tabletext"/>
              <w:rPr>
                <w:rFonts w:ascii="Calibri" w:hAnsi="Calibri"/>
                <w:sz w:val="18"/>
                <w:szCs w:val="18"/>
              </w:rPr>
            </w:pPr>
          </w:p>
        </w:tc>
        <w:tc>
          <w:tcPr>
            <w:tcW w:w="625" w:type="dxa"/>
            <w:vMerge/>
          </w:tcPr>
          <w:p w14:paraId="6645416D" w14:textId="307754BD" w:rsidR="00A5490A" w:rsidRPr="00E4526E" w:rsidRDefault="00A5490A" w:rsidP="001A6780">
            <w:pPr>
              <w:pStyle w:val="Tabletext"/>
              <w:rPr>
                <w:rFonts w:ascii="Calibri" w:hAnsi="Calibri"/>
                <w:sz w:val="18"/>
                <w:szCs w:val="18"/>
              </w:rPr>
            </w:pPr>
          </w:p>
        </w:tc>
      </w:tr>
      <w:tr w:rsidR="001A6780" w:rsidRPr="00E4526E" w14:paraId="31F28AAF" w14:textId="77777777" w:rsidTr="00A5490A">
        <w:trPr>
          <w:tblHeader/>
        </w:trPr>
        <w:tc>
          <w:tcPr>
            <w:tcW w:w="587" w:type="dxa"/>
            <w:tcMar>
              <w:top w:w="28" w:type="dxa"/>
              <w:bottom w:w="28" w:type="dxa"/>
            </w:tcMar>
          </w:tcPr>
          <w:p w14:paraId="050D5173" w14:textId="77777777" w:rsidR="001A6780" w:rsidRPr="00E4526E" w:rsidRDefault="001A6780" w:rsidP="001A6780">
            <w:pPr>
              <w:pStyle w:val="Tabletext"/>
              <w:rPr>
                <w:rFonts w:ascii="Calibri" w:hAnsi="Calibri"/>
                <w:b/>
                <w:sz w:val="18"/>
                <w:szCs w:val="18"/>
              </w:rPr>
            </w:pPr>
          </w:p>
        </w:tc>
        <w:tc>
          <w:tcPr>
            <w:tcW w:w="699" w:type="dxa"/>
            <w:tcMar>
              <w:top w:w="28" w:type="dxa"/>
              <w:bottom w:w="28" w:type="dxa"/>
            </w:tcMar>
          </w:tcPr>
          <w:p w14:paraId="6AFA6CE3" w14:textId="3C20F05E" w:rsidR="001A6780" w:rsidRPr="00E4526E" w:rsidRDefault="00F83046" w:rsidP="001A6780">
            <w:pPr>
              <w:pStyle w:val="Tabletext"/>
              <w:rPr>
                <w:rFonts w:ascii="Calibri" w:hAnsi="Calibri"/>
                <w:b/>
                <w:sz w:val="18"/>
                <w:szCs w:val="18"/>
              </w:rPr>
            </w:pPr>
            <w:r w:rsidRPr="00E4526E">
              <w:rPr>
                <w:rFonts w:ascii="Calibri" w:hAnsi="Calibri"/>
                <w:b/>
                <w:sz w:val="18"/>
                <w:szCs w:val="18"/>
              </w:rPr>
              <w:t>5</w:t>
            </w:r>
            <w:r w:rsidR="001A6780" w:rsidRPr="00E4526E">
              <w:rPr>
                <w:rFonts w:ascii="Calibri" w:hAnsi="Calibri"/>
                <w:b/>
                <w:sz w:val="18"/>
                <w:szCs w:val="18"/>
              </w:rPr>
              <w:t>.2</w:t>
            </w:r>
          </w:p>
        </w:tc>
        <w:tc>
          <w:tcPr>
            <w:tcW w:w="898" w:type="dxa"/>
            <w:shd w:val="clear" w:color="auto" w:fill="94D9D5"/>
            <w:tcMar>
              <w:top w:w="28" w:type="dxa"/>
              <w:bottom w:w="28" w:type="dxa"/>
            </w:tcMar>
          </w:tcPr>
          <w:p w14:paraId="24301E94" w14:textId="77777777" w:rsidR="001A6780" w:rsidRPr="00E4526E" w:rsidRDefault="001A6780" w:rsidP="001A6780">
            <w:pPr>
              <w:pStyle w:val="Tabletext"/>
              <w:rPr>
                <w:rFonts w:ascii="Calibri" w:hAnsi="Calibri"/>
                <w:b/>
                <w:sz w:val="18"/>
                <w:szCs w:val="18"/>
              </w:rPr>
            </w:pPr>
          </w:p>
        </w:tc>
        <w:tc>
          <w:tcPr>
            <w:tcW w:w="6785" w:type="dxa"/>
            <w:tcMar>
              <w:top w:w="28" w:type="dxa"/>
              <w:bottom w:w="28" w:type="dxa"/>
            </w:tcMar>
          </w:tcPr>
          <w:p w14:paraId="6511CCA2" w14:textId="3B686162" w:rsidR="001A6780" w:rsidRPr="00E4526E" w:rsidRDefault="008220D4" w:rsidP="001A6780">
            <w:pPr>
              <w:pStyle w:val="Tabletext"/>
              <w:rPr>
                <w:rFonts w:ascii="Calibri" w:hAnsi="Calibri"/>
                <w:b/>
                <w:sz w:val="18"/>
                <w:szCs w:val="18"/>
              </w:rPr>
            </w:pPr>
            <w:r w:rsidRPr="00E4526E">
              <w:rPr>
                <w:rFonts w:ascii="Calibri" w:hAnsi="Calibri"/>
                <w:b/>
                <w:sz w:val="18"/>
                <w:szCs w:val="18"/>
              </w:rPr>
              <w:t>Re-engineering</w:t>
            </w:r>
          </w:p>
        </w:tc>
        <w:tc>
          <w:tcPr>
            <w:tcW w:w="6252" w:type="dxa"/>
            <w:gridSpan w:val="4"/>
            <w:shd w:val="clear" w:color="auto" w:fill="94D9D5"/>
            <w:tcMar>
              <w:top w:w="28" w:type="dxa"/>
              <w:bottom w:w="28" w:type="dxa"/>
            </w:tcMar>
          </w:tcPr>
          <w:p w14:paraId="76E45DE1" w14:textId="77777777" w:rsidR="001A6780" w:rsidRPr="00E4526E" w:rsidRDefault="001A6780" w:rsidP="001A6780">
            <w:pPr>
              <w:pStyle w:val="Tabletext"/>
              <w:rPr>
                <w:rFonts w:ascii="Calibri" w:hAnsi="Calibri"/>
                <w:b/>
                <w:sz w:val="18"/>
                <w:szCs w:val="18"/>
              </w:rPr>
            </w:pPr>
          </w:p>
        </w:tc>
      </w:tr>
      <w:tr w:rsidR="00A5490A" w:rsidRPr="00E4526E" w14:paraId="1333383B" w14:textId="77777777" w:rsidTr="00A5490A">
        <w:trPr>
          <w:tblHeader/>
        </w:trPr>
        <w:tc>
          <w:tcPr>
            <w:tcW w:w="587" w:type="dxa"/>
            <w:tcMar>
              <w:top w:w="28" w:type="dxa"/>
              <w:bottom w:w="28" w:type="dxa"/>
            </w:tcMar>
          </w:tcPr>
          <w:p w14:paraId="40BF1E7C"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7F015CC0"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72502C8E" w14:textId="0B0BF861" w:rsidR="00A5490A" w:rsidRPr="00E4526E" w:rsidRDefault="00A5490A" w:rsidP="001A6780">
            <w:pPr>
              <w:pStyle w:val="Tabletext"/>
              <w:rPr>
                <w:rFonts w:ascii="Calibri" w:hAnsi="Calibri"/>
                <w:sz w:val="18"/>
                <w:szCs w:val="18"/>
              </w:rPr>
            </w:pPr>
            <w:r w:rsidRPr="00E4526E">
              <w:rPr>
                <w:rFonts w:ascii="Calibri" w:hAnsi="Calibri"/>
                <w:sz w:val="18"/>
                <w:szCs w:val="18"/>
              </w:rPr>
              <w:t>5.2.1</w:t>
            </w:r>
          </w:p>
        </w:tc>
        <w:tc>
          <w:tcPr>
            <w:tcW w:w="6785" w:type="dxa"/>
            <w:tcMar>
              <w:top w:w="28" w:type="dxa"/>
              <w:bottom w:w="28" w:type="dxa"/>
            </w:tcMar>
          </w:tcPr>
          <w:p w14:paraId="08CA38B4" w14:textId="14895B86" w:rsidR="00A5490A" w:rsidRPr="00E4526E" w:rsidRDefault="00A5490A" w:rsidP="001A6780">
            <w:pPr>
              <w:pStyle w:val="Tabletext"/>
              <w:jc w:val="right"/>
              <w:rPr>
                <w:rFonts w:ascii="Calibri" w:hAnsi="Calibri"/>
                <w:sz w:val="18"/>
                <w:szCs w:val="18"/>
              </w:rPr>
            </w:pPr>
            <w:r w:rsidRPr="00E4526E">
              <w:rPr>
                <w:rFonts w:ascii="Calibri" w:hAnsi="Calibri"/>
                <w:sz w:val="18"/>
                <w:szCs w:val="18"/>
              </w:rPr>
              <w:t>Replacement options</w:t>
            </w:r>
          </w:p>
        </w:tc>
        <w:tc>
          <w:tcPr>
            <w:tcW w:w="949" w:type="dxa"/>
            <w:vMerge w:val="restart"/>
            <w:tcMar>
              <w:top w:w="28" w:type="dxa"/>
              <w:bottom w:w="28" w:type="dxa"/>
            </w:tcMar>
            <w:vAlign w:val="center"/>
          </w:tcPr>
          <w:p w14:paraId="50EE0145" w14:textId="134B90E6" w:rsidR="00A5490A" w:rsidRPr="00E4526E" w:rsidRDefault="00A5490A" w:rsidP="00A5490A">
            <w:pPr>
              <w:pStyle w:val="Tabletext"/>
              <w:jc w:val="center"/>
              <w:rPr>
                <w:rFonts w:ascii="Calibri" w:hAnsi="Calibri"/>
                <w:sz w:val="18"/>
                <w:szCs w:val="18"/>
              </w:rPr>
            </w:pPr>
            <w:r w:rsidRPr="00E4526E">
              <w:rPr>
                <w:rFonts w:ascii="Calibri" w:hAnsi="Calibri"/>
                <w:sz w:val="18"/>
                <w:szCs w:val="18"/>
              </w:rPr>
              <w:t>2</w:t>
            </w:r>
          </w:p>
        </w:tc>
        <w:tc>
          <w:tcPr>
            <w:tcW w:w="2268" w:type="dxa"/>
            <w:vMerge w:val="restart"/>
            <w:tcMar>
              <w:top w:w="28" w:type="dxa"/>
              <w:bottom w:w="28" w:type="dxa"/>
            </w:tcMar>
          </w:tcPr>
          <w:p w14:paraId="55B39087" w14:textId="72FF7623" w:rsidR="00A5490A" w:rsidRPr="00E4526E" w:rsidRDefault="00A5490A" w:rsidP="001A6780">
            <w:pPr>
              <w:pStyle w:val="Tabletext"/>
              <w:rPr>
                <w:rFonts w:ascii="Calibri" w:hAnsi="Calibri"/>
                <w:sz w:val="18"/>
                <w:szCs w:val="18"/>
              </w:rPr>
            </w:pPr>
          </w:p>
        </w:tc>
        <w:tc>
          <w:tcPr>
            <w:tcW w:w="2410" w:type="dxa"/>
            <w:vMerge w:val="restart"/>
            <w:tcMar>
              <w:top w:w="28" w:type="dxa"/>
              <w:bottom w:w="28" w:type="dxa"/>
            </w:tcMar>
            <w:vAlign w:val="center"/>
          </w:tcPr>
          <w:p w14:paraId="64BC6A6D" w14:textId="43875D85" w:rsidR="00A5490A" w:rsidRPr="00E4526E" w:rsidRDefault="00A5490A" w:rsidP="00A5490A">
            <w:pPr>
              <w:pStyle w:val="Tabletext"/>
              <w:rPr>
                <w:rFonts w:ascii="Calibri" w:hAnsi="Calibri"/>
                <w:sz w:val="18"/>
                <w:szCs w:val="18"/>
              </w:rPr>
            </w:pPr>
            <w:r w:rsidRPr="00E4526E">
              <w:rPr>
                <w:rFonts w:ascii="Calibri" w:hAnsi="Calibri"/>
                <w:sz w:val="18"/>
                <w:szCs w:val="18"/>
              </w:rPr>
              <w:t>Rec E-200</w:t>
            </w:r>
          </w:p>
        </w:tc>
        <w:tc>
          <w:tcPr>
            <w:tcW w:w="625" w:type="dxa"/>
            <w:vMerge w:val="restart"/>
            <w:tcMar>
              <w:top w:w="28" w:type="dxa"/>
              <w:bottom w:w="28" w:type="dxa"/>
            </w:tcMar>
            <w:vAlign w:val="center"/>
          </w:tcPr>
          <w:p w14:paraId="2B4BBA34" w14:textId="629EB5AB" w:rsidR="00A5490A" w:rsidRPr="00E4526E" w:rsidRDefault="00A5490A" w:rsidP="00A5490A">
            <w:pPr>
              <w:pStyle w:val="Tabletext"/>
              <w:jc w:val="center"/>
              <w:rPr>
                <w:rFonts w:ascii="Calibri" w:hAnsi="Calibri"/>
                <w:sz w:val="18"/>
                <w:szCs w:val="18"/>
              </w:rPr>
            </w:pPr>
            <w:r w:rsidRPr="00E4526E">
              <w:rPr>
                <w:rFonts w:ascii="Calibri" w:hAnsi="Calibri"/>
                <w:sz w:val="18"/>
                <w:szCs w:val="18"/>
              </w:rPr>
              <w:t>10</w:t>
            </w:r>
          </w:p>
        </w:tc>
      </w:tr>
      <w:tr w:rsidR="00A5490A" w:rsidRPr="00E4526E" w14:paraId="6FE828B1" w14:textId="77777777" w:rsidTr="00A5490A">
        <w:trPr>
          <w:tblHeader/>
        </w:trPr>
        <w:tc>
          <w:tcPr>
            <w:tcW w:w="587" w:type="dxa"/>
            <w:tcMar>
              <w:top w:w="28" w:type="dxa"/>
              <w:bottom w:w="28" w:type="dxa"/>
            </w:tcMar>
          </w:tcPr>
          <w:p w14:paraId="43316A4D"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59C7DCD2"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636F3DC0" w14:textId="59FD8A64" w:rsidR="00A5490A" w:rsidRPr="00E4526E" w:rsidRDefault="00A5490A" w:rsidP="001A6780">
            <w:pPr>
              <w:pStyle w:val="Tabletext"/>
              <w:rPr>
                <w:rFonts w:ascii="Calibri" w:hAnsi="Calibri"/>
                <w:sz w:val="18"/>
                <w:szCs w:val="18"/>
              </w:rPr>
            </w:pPr>
            <w:r w:rsidRPr="00E4526E">
              <w:rPr>
                <w:rFonts w:ascii="Calibri" w:hAnsi="Calibri"/>
                <w:sz w:val="18"/>
                <w:szCs w:val="18"/>
              </w:rPr>
              <w:t>5.2.2</w:t>
            </w:r>
          </w:p>
        </w:tc>
        <w:tc>
          <w:tcPr>
            <w:tcW w:w="6785" w:type="dxa"/>
            <w:tcMar>
              <w:top w:w="28" w:type="dxa"/>
              <w:bottom w:w="28" w:type="dxa"/>
            </w:tcMar>
          </w:tcPr>
          <w:p w14:paraId="3DA0EA4F" w14:textId="4DA684CF" w:rsidR="00A5490A" w:rsidRPr="00E4526E" w:rsidRDefault="00A5490A" w:rsidP="001A6780">
            <w:pPr>
              <w:pStyle w:val="Tabletext"/>
              <w:jc w:val="right"/>
              <w:rPr>
                <w:rFonts w:ascii="Calibri" w:hAnsi="Calibri"/>
                <w:sz w:val="18"/>
                <w:szCs w:val="18"/>
              </w:rPr>
            </w:pPr>
            <w:r w:rsidRPr="00E4526E">
              <w:rPr>
                <w:rFonts w:ascii="Calibri" w:hAnsi="Calibri"/>
                <w:sz w:val="18"/>
                <w:szCs w:val="18"/>
              </w:rPr>
              <w:t>Re-evaluation of existing optics and power system</w:t>
            </w:r>
          </w:p>
        </w:tc>
        <w:tc>
          <w:tcPr>
            <w:tcW w:w="949" w:type="dxa"/>
            <w:vMerge/>
            <w:tcMar>
              <w:top w:w="28" w:type="dxa"/>
              <w:bottom w:w="28" w:type="dxa"/>
            </w:tcMar>
          </w:tcPr>
          <w:p w14:paraId="6149A054" w14:textId="61A4B5AA" w:rsidR="00A5490A" w:rsidRPr="00E4526E" w:rsidRDefault="00A5490A" w:rsidP="001A6780">
            <w:pPr>
              <w:pStyle w:val="Tabletext"/>
              <w:rPr>
                <w:rFonts w:ascii="Calibri" w:hAnsi="Calibri"/>
                <w:sz w:val="18"/>
                <w:szCs w:val="18"/>
              </w:rPr>
            </w:pPr>
          </w:p>
        </w:tc>
        <w:tc>
          <w:tcPr>
            <w:tcW w:w="2268" w:type="dxa"/>
            <w:vMerge/>
            <w:tcMar>
              <w:top w:w="28" w:type="dxa"/>
              <w:bottom w:w="28" w:type="dxa"/>
            </w:tcMar>
          </w:tcPr>
          <w:p w14:paraId="6098A93B" w14:textId="77777777" w:rsidR="00A5490A" w:rsidRPr="00E4526E" w:rsidRDefault="00A5490A" w:rsidP="001A6780">
            <w:pPr>
              <w:pStyle w:val="Tabletext"/>
              <w:rPr>
                <w:rFonts w:ascii="Calibri" w:hAnsi="Calibri"/>
                <w:sz w:val="18"/>
                <w:szCs w:val="18"/>
              </w:rPr>
            </w:pPr>
          </w:p>
        </w:tc>
        <w:tc>
          <w:tcPr>
            <w:tcW w:w="2410" w:type="dxa"/>
            <w:vMerge/>
            <w:tcMar>
              <w:top w:w="28" w:type="dxa"/>
              <w:bottom w:w="28" w:type="dxa"/>
            </w:tcMar>
          </w:tcPr>
          <w:p w14:paraId="5BA119CB" w14:textId="77777777" w:rsidR="00A5490A" w:rsidRPr="00E4526E" w:rsidRDefault="00A5490A" w:rsidP="001A6780">
            <w:pPr>
              <w:pStyle w:val="Tabletext"/>
              <w:rPr>
                <w:rFonts w:ascii="Calibri" w:hAnsi="Calibri"/>
                <w:sz w:val="18"/>
                <w:szCs w:val="18"/>
              </w:rPr>
            </w:pPr>
          </w:p>
        </w:tc>
        <w:tc>
          <w:tcPr>
            <w:tcW w:w="625" w:type="dxa"/>
            <w:vMerge/>
            <w:tcMar>
              <w:top w:w="28" w:type="dxa"/>
              <w:bottom w:w="28" w:type="dxa"/>
            </w:tcMar>
          </w:tcPr>
          <w:p w14:paraId="4E676706" w14:textId="40BD77C6" w:rsidR="00A5490A" w:rsidRPr="00E4526E" w:rsidRDefault="00A5490A" w:rsidP="001A6780">
            <w:pPr>
              <w:pStyle w:val="Tabletext"/>
              <w:rPr>
                <w:rFonts w:ascii="Calibri" w:hAnsi="Calibri"/>
                <w:sz w:val="18"/>
                <w:szCs w:val="18"/>
              </w:rPr>
            </w:pPr>
          </w:p>
        </w:tc>
      </w:tr>
      <w:tr w:rsidR="00A5490A" w:rsidRPr="00E4526E" w14:paraId="124A9D4B" w14:textId="77777777" w:rsidTr="00A5490A">
        <w:trPr>
          <w:tblHeader/>
        </w:trPr>
        <w:tc>
          <w:tcPr>
            <w:tcW w:w="587" w:type="dxa"/>
            <w:tcMar>
              <w:top w:w="28" w:type="dxa"/>
              <w:bottom w:w="28" w:type="dxa"/>
            </w:tcMar>
          </w:tcPr>
          <w:p w14:paraId="6A3BBE1D"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10F94DCF"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472AA78F" w14:textId="63E1700A" w:rsidR="00A5490A" w:rsidRPr="00E4526E" w:rsidRDefault="00A5490A" w:rsidP="001A6780">
            <w:pPr>
              <w:pStyle w:val="Tabletext"/>
              <w:rPr>
                <w:rFonts w:ascii="Calibri" w:hAnsi="Calibri"/>
                <w:sz w:val="18"/>
                <w:szCs w:val="18"/>
              </w:rPr>
            </w:pPr>
            <w:r w:rsidRPr="00E4526E">
              <w:rPr>
                <w:rFonts w:ascii="Calibri" w:hAnsi="Calibri"/>
                <w:sz w:val="18"/>
                <w:szCs w:val="18"/>
              </w:rPr>
              <w:t>5.2.3</w:t>
            </w:r>
          </w:p>
        </w:tc>
        <w:tc>
          <w:tcPr>
            <w:tcW w:w="6785" w:type="dxa"/>
            <w:tcMar>
              <w:top w:w="28" w:type="dxa"/>
              <w:bottom w:w="28" w:type="dxa"/>
            </w:tcMar>
          </w:tcPr>
          <w:p w14:paraId="4A6AFCFA" w14:textId="52A297C8" w:rsidR="00A5490A" w:rsidRPr="00E4526E" w:rsidRDefault="00A5490A" w:rsidP="001A6780">
            <w:pPr>
              <w:pStyle w:val="Tabletext"/>
              <w:jc w:val="right"/>
              <w:rPr>
                <w:rFonts w:ascii="Calibri" w:hAnsi="Calibri"/>
                <w:sz w:val="18"/>
                <w:szCs w:val="18"/>
              </w:rPr>
            </w:pPr>
            <w:r w:rsidRPr="00E4526E">
              <w:rPr>
                <w:rFonts w:ascii="Calibri" w:hAnsi="Calibri"/>
                <w:sz w:val="18"/>
                <w:szCs w:val="18"/>
              </w:rPr>
              <w:t>Sympathetic design of replacement options</w:t>
            </w:r>
          </w:p>
        </w:tc>
        <w:tc>
          <w:tcPr>
            <w:tcW w:w="949" w:type="dxa"/>
            <w:vMerge/>
            <w:tcMar>
              <w:top w:w="28" w:type="dxa"/>
              <w:bottom w:w="28" w:type="dxa"/>
            </w:tcMar>
          </w:tcPr>
          <w:p w14:paraId="0577EF78" w14:textId="2B03D4DE" w:rsidR="00A5490A" w:rsidRPr="00E4526E" w:rsidRDefault="00A5490A" w:rsidP="001A6780">
            <w:pPr>
              <w:pStyle w:val="Tabletext"/>
              <w:rPr>
                <w:rFonts w:ascii="Calibri" w:hAnsi="Calibri"/>
                <w:sz w:val="18"/>
                <w:szCs w:val="18"/>
              </w:rPr>
            </w:pPr>
          </w:p>
        </w:tc>
        <w:tc>
          <w:tcPr>
            <w:tcW w:w="2268" w:type="dxa"/>
            <w:vMerge/>
            <w:tcMar>
              <w:top w:w="28" w:type="dxa"/>
              <w:bottom w:w="28" w:type="dxa"/>
            </w:tcMar>
          </w:tcPr>
          <w:p w14:paraId="652A909B" w14:textId="77777777" w:rsidR="00A5490A" w:rsidRPr="00E4526E" w:rsidRDefault="00A5490A" w:rsidP="001A6780">
            <w:pPr>
              <w:pStyle w:val="Tabletext"/>
              <w:rPr>
                <w:rFonts w:ascii="Calibri" w:hAnsi="Calibri"/>
                <w:sz w:val="18"/>
                <w:szCs w:val="18"/>
              </w:rPr>
            </w:pPr>
          </w:p>
        </w:tc>
        <w:tc>
          <w:tcPr>
            <w:tcW w:w="2410" w:type="dxa"/>
            <w:vMerge/>
            <w:tcMar>
              <w:top w:w="28" w:type="dxa"/>
              <w:bottom w:w="28" w:type="dxa"/>
            </w:tcMar>
          </w:tcPr>
          <w:p w14:paraId="2CFA6520" w14:textId="77777777" w:rsidR="00A5490A" w:rsidRPr="00E4526E" w:rsidRDefault="00A5490A" w:rsidP="001A6780">
            <w:pPr>
              <w:pStyle w:val="Tabletext"/>
              <w:rPr>
                <w:rFonts w:ascii="Calibri" w:hAnsi="Calibri"/>
                <w:sz w:val="18"/>
                <w:szCs w:val="18"/>
              </w:rPr>
            </w:pPr>
          </w:p>
        </w:tc>
        <w:tc>
          <w:tcPr>
            <w:tcW w:w="625" w:type="dxa"/>
            <w:vMerge/>
            <w:tcMar>
              <w:top w:w="28" w:type="dxa"/>
              <w:bottom w:w="28" w:type="dxa"/>
            </w:tcMar>
          </w:tcPr>
          <w:p w14:paraId="1D0635CC" w14:textId="49649135" w:rsidR="00A5490A" w:rsidRPr="00E4526E" w:rsidRDefault="00A5490A" w:rsidP="001A6780">
            <w:pPr>
              <w:pStyle w:val="Tabletext"/>
              <w:rPr>
                <w:rFonts w:ascii="Calibri" w:hAnsi="Calibri"/>
                <w:sz w:val="18"/>
                <w:szCs w:val="18"/>
              </w:rPr>
            </w:pPr>
          </w:p>
        </w:tc>
      </w:tr>
      <w:tr w:rsidR="001A6780" w:rsidRPr="00E4526E" w14:paraId="39115399" w14:textId="77777777" w:rsidTr="00A5490A">
        <w:trPr>
          <w:tblHeader/>
        </w:trPr>
        <w:tc>
          <w:tcPr>
            <w:tcW w:w="587" w:type="dxa"/>
            <w:tcMar>
              <w:top w:w="28" w:type="dxa"/>
              <w:bottom w:w="28" w:type="dxa"/>
            </w:tcMar>
          </w:tcPr>
          <w:p w14:paraId="2F00F305" w14:textId="77777777" w:rsidR="001A6780" w:rsidRPr="00E4526E" w:rsidRDefault="001A6780" w:rsidP="001A6780">
            <w:pPr>
              <w:pStyle w:val="Tabletext"/>
              <w:rPr>
                <w:rFonts w:ascii="Calibri" w:hAnsi="Calibri"/>
                <w:b/>
                <w:sz w:val="18"/>
                <w:szCs w:val="18"/>
              </w:rPr>
            </w:pPr>
          </w:p>
        </w:tc>
        <w:tc>
          <w:tcPr>
            <w:tcW w:w="699" w:type="dxa"/>
            <w:tcMar>
              <w:top w:w="28" w:type="dxa"/>
              <w:bottom w:w="28" w:type="dxa"/>
            </w:tcMar>
          </w:tcPr>
          <w:p w14:paraId="5277DA83" w14:textId="087B8D47" w:rsidR="001A6780" w:rsidRPr="00E4526E" w:rsidRDefault="00F83046" w:rsidP="001A6780">
            <w:pPr>
              <w:pStyle w:val="Tabletext"/>
              <w:rPr>
                <w:rFonts w:ascii="Calibri" w:hAnsi="Calibri"/>
                <w:b/>
                <w:sz w:val="18"/>
                <w:szCs w:val="18"/>
              </w:rPr>
            </w:pPr>
            <w:r w:rsidRPr="00E4526E">
              <w:rPr>
                <w:rFonts w:ascii="Calibri" w:hAnsi="Calibri"/>
                <w:b/>
                <w:sz w:val="18"/>
                <w:szCs w:val="18"/>
              </w:rPr>
              <w:t>5</w:t>
            </w:r>
            <w:r w:rsidR="001A6780" w:rsidRPr="00E4526E">
              <w:rPr>
                <w:rFonts w:ascii="Calibri" w:hAnsi="Calibri"/>
                <w:b/>
                <w:sz w:val="18"/>
                <w:szCs w:val="18"/>
              </w:rPr>
              <w:t>.3</w:t>
            </w:r>
          </w:p>
        </w:tc>
        <w:tc>
          <w:tcPr>
            <w:tcW w:w="898" w:type="dxa"/>
            <w:shd w:val="clear" w:color="auto" w:fill="94D9D5"/>
            <w:tcMar>
              <w:top w:w="28" w:type="dxa"/>
              <w:bottom w:w="28" w:type="dxa"/>
            </w:tcMar>
          </w:tcPr>
          <w:p w14:paraId="5B06A94E" w14:textId="77777777" w:rsidR="001A6780" w:rsidRPr="00E4526E" w:rsidRDefault="001A6780" w:rsidP="001A6780">
            <w:pPr>
              <w:pStyle w:val="Tabletext"/>
              <w:rPr>
                <w:rFonts w:ascii="Calibri" w:hAnsi="Calibri"/>
                <w:b/>
                <w:sz w:val="18"/>
                <w:szCs w:val="18"/>
              </w:rPr>
            </w:pPr>
          </w:p>
        </w:tc>
        <w:tc>
          <w:tcPr>
            <w:tcW w:w="6785" w:type="dxa"/>
            <w:tcMar>
              <w:top w:w="28" w:type="dxa"/>
              <w:bottom w:w="28" w:type="dxa"/>
            </w:tcMar>
          </w:tcPr>
          <w:p w14:paraId="299A0DBF" w14:textId="612538D2" w:rsidR="001A6780" w:rsidRPr="00E4526E" w:rsidRDefault="008220D4" w:rsidP="001A6780">
            <w:pPr>
              <w:pStyle w:val="Tabletext"/>
              <w:rPr>
                <w:rFonts w:ascii="Calibri" w:hAnsi="Calibri"/>
                <w:b/>
                <w:sz w:val="18"/>
                <w:szCs w:val="18"/>
              </w:rPr>
            </w:pPr>
            <w:r w:rsidRPr="00E4526E">
              <w:rPr>
                <w:rFonts w:ascii="Calibri" w:hAnsi="Calibri"/>
                <w:b/>
                <w:sz w:val="18"/>
                <w:szCs w:val="18"/>
              </w:rPr>
              <w:t>Artefacts</w:t>
            </w:r>
          </w:p>
        </w:tc>
        <w:tc>
          <w:tcPr>
            <w:tcW w:w="6252" w:type="dxa"/>
            <w:gridSpan w:val="4"/>
            <w:shd w:val="clear" w:color="auto" w:fill="94D9D5"/>
            <w:tcMar>
              <w:top w:w="28" w:type="dxa"/>
              <w:bottom w:w="28" w:type="dxa"/>
            </w:tcMar>
          </w:tcPr>
          <w:p w14:paraId="160E2E42" w14:textId="77777777" w:rsidR="001A6780" w:rsidRPr="00E4526E" w:rsidRDefault="001A6780" w:rsidP="001A6780">
            <w:pPr>
              <w:pStyle w:val="Tabletext"/>
              <w:rPr>
                <w:rFonts w:ascii="Calibri" w:hAnsi="Calibri"/>
                <w:b/>
                <w:sz w:val="18"/>
                <w:szCs w:val="18"/>
              </w:rPr>
            </w:pPr>
          </w:p>
        </w:tc>
      </w:tr>
      <w:tr w:rsidR="00A5490A" w:rsidRPr="00E4526E" w14:paraId="0CF1854E" w14:textId="77777777" w:rsidTr="00A5490A">
        <w:trPr>
          <w:tblHeader/>
        </w:trPr>
        <w:tc>
          <w:tcPr>
            <w:tcW w:w="587" w:type="dxa"/>
            <w:tcMar>
              <w:top w:w="28" w:type="dxa"/>
              <w:bottom w:w="28" w:type="dxa"/>
            </w:tcMar>
          </w:tcPr>
          <w:p w14:paraId="68C0E235"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4AB2EBFC"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4D140F7E" w14:textId="7DE3E9BC" w:rsidR="00A5490A" w:rsidRPr="00E4526E" w:rsidRDefault="00A5490A" w:rsidP="001A6780">
            <w:pPr>
              <w:pStyle w:val="Tabletext"/>
              <w:rPr>
                <w:rFonts w:ascii="Calibri" w:hAnsi="Calibri"/>
                <w:sz w:val="18"/>
                <w:szCs w:val="18"/>
              </w:rPr>
            </w:pPr>
            <w:r w:rsidRPr="00E4526E">
              <w:rPr>
                <w:rFonts w:ascii="Calibri" w:hAnsi="Calibri"/>
                <w:sz w:val="18"/>
                <w:szCs w:val="18"/>
              </w:rPr>
              <w:t>5.3.1</w:t>
            </w:r>
          </w:p>
        </w:tc>
        <w:tc>
          <w:tcPr>
            <w:tcW w:w="6785" w:type="dxa"/>
            <w:tcMar>
              <w:top w:w="28" w:type="dxa"/>
              <w:bottom w:w="28" w:type="dxa"/>
            </w:tcMar>
          </w:tcPr>
          <w:p w14:paraId="15A332A9" w14:textId="7A10CE2D" w:rsidR="00A5490A" w:rsidRPr="00E4526E" w:rsidRDefault="00A5490A" w:rsidP="001A6780">
            <w:pPr>
              <w:pStyle w:val="Tabletext"/>
              <w:jc w:val="right"/>
              <w:rPr>
                <w:rFonts w:ascii="Calibri" w:hAnsi="Calibri"/>
                <w:sz w:val="18"/>
                <w:szCs w:val="18"/>
              </w:rPr>
            </w:pPr>
            <w:r w:rsidRPr="00E4526E">
              <w:rPr>
                <w:rFonts w:ascii="Calibri" w:hAnsi="Calibri"/>
                <w:sz w:val="18"/>
                <w:szCs w:val="18"/>
              </w:rPr>
              <w:t>Review of historically important maritime artefacts</w:t>
            </w:r>
          </w:p>
        </w:tc>
        <w:tc>
          <w:tcPr>
            <w:tcW w:w="949" w:type="dxa"/>
            <w:vMerge w:val="restart"/>
            <w:tcMar>
              <w:top w:w="28" w:type="dxa"/>
              <w:bottom w:w="28" w:type="dxa"/>
            </w:tcMar>
            <w:vAlign w:val="center"/>
          </w:tcPr>
          <w:p w14:paraId="30DB47BA" w14:textId="14FFE040" w:rsidR="00A5490A" w:rsidRPr="00E4526E" w:rsidRDefault="00A5490A" w:rsidP="00A5490A">
            <w:pPr>
              <w:pStyle w:val="Tabletext"/>
              <w:jc w:val="center"/>
              <w:rPr>
                <w:rFonts w:ascii="Calibri" w:hAnsi="Calibri"/>
                <w:sz w:val="18"/>
                <w:szCs w:val="18"/>
              </w:rPr>
            </w:pPr>
            <w:r w:rsidRPr="00E4526E">
              <w:rPr>
                <w:rFonts w:ascii="Calibri" w:hAnsi="Calibri"/>
                <w:sz w:val="18"/>
                <w:szCs w:val="18"/>
              </w:rPr>
              <w:t>2</w:t>
            </w:r>
          </w:p>
        </w:tc>
        <w:tc>
          <w:tcPr>
            <w:tcW w:w="2268" w:type="dxa"/>
            <w:vMerge w:val="restart"/>
            <w:vAlign w:val="center"/>
          </w:tcPr>
          <w:p w14:paraId="675B653D" w14:textId="4D641EF1" w:rsidR="00A5490A" w:rsidRPr="00E4526E" w:rsidRDefault="00A5490A" w:rsidP="001A6780">
            <w:pPr>
              <w:pStyle w:val="Tabletext"/>
              <w:rPr>
                <w:rFonts w:ascii="Calibri" w:hAnsi="Calibri"/>
                <w:sz w:val="18"/>
                <w:szCs w:val="18"/>
              </w:rPr>
            </w:pPr>
          </w:p>
        </w:tc>
        <w:tc>
          <w:tcPr>
            <w:tcW w:w="2410" w:type="dxa"/>
            <w:vMerge w:val="restart"/>
            <w:vAlign w:val="center"/>
          </w:tcPr>
          <w:p w14:paraId="3847B79E" w14:textId="38024468" w:rsidR="00A5490A" w:rsidRPr="00E4526E" w:rsidRDefault="00A5490A" w:rsidP="001A6780">
            <w:pPr>
              <w:pStyle w:val="Tabletext"/>
              <w:rPr>
                <w:rFonts w:ascii="Calibri" w:hAnsi="Calibri"/>
                <w:sz w:val="18"/>
                <w:szCs w:val="18"/>
              </w:rPr>
            </w:pPr>
            <w:r w:rsidRPr="00E4526E">
              <w:rPr>
                <w:rFonts w:ascii="Calibri" w:hAnsi="Calibri"/>
                <w:sz w:val="18"/>
                <w:szCs w:val="18"/>
              </w:rPr>
              <w:t>GL 1080</w:t>
            </w:r>
          </w:p>
        </w:tc>
        <w:tc>
          <w:tcPr>
            <w:tcW w:w="625" w:type="dxa"/>
            <w:vMerge w:val="restart"/>
            <w:vAlign w:val="center"/>
          </w:tcPr>
          <w:p w14:paraId="325BF5CD" w14:textId="5803E94D" w:rsidR="00A5490A" w:rsidRPr="00E4526E" w:rsidRDefault="00A5490A" w:rsidP="00A5490A">
            <w:pPr>
              <w:pStyle w:val="Tabletext"/>
              <w:jc w:val="center"/>
              <w:rPr>
                <w:rFonts w:ascii="Calibri" w:hAnsi="Calibri"/>
                <w:sz w:val="18"/>
                <w:szCs w:val="18"/>
              </w:rPr>
            </w:pPr>
            <w:r w:rsidRPr="00E4526E">
              <w:rPr>
                <w:rFonts w:ascii="Calibri" w:hAnsi="Calibri" w:cs="Arial"/>
                <w:sz w:val="18"/>
                <w:szCs w:val="18"/>
              </w:rPr>
              <w:t>11</w:t>
            </w:r>
          </w:p>
        </w:tc>
      </w:tr>
      <w:tr w:rsidR="00A5490A" w:rsidRPr="00E4526E" w14:paraId="5E6C65D6" w14:textId="77777777" w:rsidTr="00A5490A">
        <w:trPr>
          <w:tblHeader/>
        </w:trPr>
        <w:tc>
          <w:tcPr>
            <w:tcW w:w="587" w:type="dxa"/>
            <w:tcMar>
              <w:top w:w="28" w:type="dxa"/>
              <w:bottom w:w="28" w:type="dxa"/>
            </w:tcMar>
          </w:tcPr>
          <w:p w14:paraId="2893ADEC" w14:textId="77777777" w:rsidR="00A5490A" w:rsidRPr="00E4526E" w:rsidRDefault="00A5490A" w:rsidP="001A6780">
            <w:pPr>
              <w:pStyle w:val="Tabletext"/>
              <w:rPr>
                <w:rFonts w:ascii="Calibri" w:hAnsi="Calibri"/>
                <w:sz w:val="18"/>
                <w:szCs w:val="18"/>
              </w:rPr>
            </w:pPr>
          </w:p>
        </w:tc>
        <w:tc>
          <w:tcPr>
            <w:tcW w:w="699" w:type="dxa"/>
            <w:tcMar>
              <w:top w:w="28" w:type="dxa"/>
              <w:bottom w:w="28" w:type="dxa"/>
            </w:tcMar>
          </w:tcPr>
          <w:p w14:paraId="4483ED22" w14:textId="77777777" w:rsidR="00A5490A" w:rsidRPr="00E4526E" w:rsidRDefault="00A5490A" w:rsidP="001A6780">
            <w:pPr>
              <w:pStyle w:val="Tabletext"/>
              <w:rPr>
                <w:rFonts w:ascii="Calibri" w:hAnsi="Calibri"/>
                <w:sz w:val="18"/>
                <w:szCs w:val="18"/>
              </w:rPr>
            </w:pPr>
          </w:p>
        </w:tc>
        <w:tc>
          <w:tcPr>
            <w:tcW w:w="898" w:type="dxa"/>
            <w:tcMar>
              <w:top w:w="28" w:type="dxa"/>
              <w:bottom w:w="28" w:type="dxa"/>
            </w:tcMar>
          </w:tcPr>
          <w:p w14:paraId="142D0640" w14:textId="04DC4C8C" w:rsidR="00A5490A" w:rsidRPr="00E4526E" w:rsidRDefault="00A5490A" w:rsidP="001A6780">
            <w:pPr>
              <w:pStyle w:val="Tabletext"/>
              <w:rPr>
                <w:rFonts w:ascii="Calibri" w:hAnsi="Calibri"/>
                <w:sz w:val="18"/>
                <w:szCs w:val="18"/>
              </w:rPr>
            </w:pPr>
            <w:r w:rsidRPr="00E4526E">
              <w:rPr>
                <w:rFonts w:ascii="Calibri" w:hAnsi="Calibri"/>
                <w:sz w:val="18"/>
                <w:szCs w:val="18"/>
              </w:rPr>
              <w:t>5.3.2</w:t>
            </w:r>
          </w:p>
        </w:tc>
        <w:tc>
          <w:tcPr>
            <w:tcW w:w="6785" w:type="dxa"/>
            <w:tcMar>
              <w:top w:w="28" w:type="dxa"/>
              <w:bottom w:w="28" w:type="dxa"/>
            </w:tcMar>
          </w:tcPr>
          <w:p w14:paraId="1E557103" w14:textId="21AE05AF" w:rsidR="00A5490A" w:rsidRPr="00E4526E" w:rsidRDefault="00A5490A" w:rsidP="001A6780">
            <w:pPr>
              <w:pStyle w:val="Tabletext"/>
              <w:jc w:val="right"/>
              <w:rPr>
                <w:rFonts w:ascii="Calibri" w:hAnsi="Calibri"/>
                <w:sz w:val="18"/>
                <w:szCs w:val="18"/>
              </w:rPr>
            </w:pPr>
            <w:r w:rsidRPr="00E4526E">
              <w:rPr>
                <w:rFonts w:ascii="Calibri" w:hAnsi="Calibri"/>
                <w:sz w:val="18"/>
                <w:szCs w:val="18"/>
              </w:rPr>
              <w:t>The degree of value of obsolete items</w:t>
            </w:r>
          </w:p>
        </w:tc>
        <w:tc>
          <w:tcPr>
            <w:tcW w:w="949" w:type="dxa"/>
            <w:vMerge/>
            <w:tcMar>
              <w:top w:w="28" w:type="dxa"/>
              <w:bottom w:w="28" w:type="dxa"/>
            </w:tcMar>
          </w:tcPr>
          <w:p w14:paraId="4EDD3690" w14:textId="338BFE15" w:rsidR="00A5490A" w:rsidRPr="00E4526E" w:rsidRDefault="00A5490A" w:rsidP="001A6780">
            <w:pPr>
              <w:pStyle w:val="Tabletext"/>
              <w:rPr>
                <w:rFonts w:ascii="Calibri" w:hAnsi="Calibri"/>
                <w:sz w:val="18"/>
                <w:szCs w:val="18"/>
              </w:rPr>
            </w:pPr>
          </w:p>
        </w:tc>
        <w:tc>
          <w:tcPr>
            <w:tcW w:w="2268" w:type="dxa"/>
            <w:vMerge/>
          </w:tcPr>
          <w:p w14:paraId="17830E2D" w14:textId="77777777" w:rsidR="00A5490A" w:rsidRPr="00E4526E" w:rsidRDefault="00A5490A" w:rsidP="001A6780">
            <w:pPr>
              <w:pStyle w:val="Tabletext"/>
              <w:rPr>
                <w:rFonts w:ascii="Calibri" w:hAnsi="Calibri"/>
                <w:sz w:val="18"/>
                <w:szCs w:val="18"/>
              </w:rPr>
            </w:pPr>
          </w:p>
        </w:tc>
        <w:tc>
          <w:tcPr>
            <w:tcW w:w="2410" w:type="dxa"/>
            <w:vMerge/>
          </w:tcPr>
          <w:p w14:paraId="19C3A25A" w14:textId="77777777" w:rsidR="00A5490A" w:rsidRPr="00E4526E" w:rsidRDefault="00A5490A" w:rsidP="001A6780">
            <w:pPr>
              <w:pStyle w:val="Tabletext"/>
              <w:rPr>
                <w:rFonts w:ascii="Calibri" w:hAnsi="Calibri"/>
                <w:sz w:val="18"/>
                <w:szCs w:val="18"/>
              </w:rPr>
            </w:pPr>
          </w:p>
        </w:tc>
        <w:tc>
          <w:tcPr>
            <w:tcW w:w="625" w:type="dxa"/>
            <w:vMerge/>
          </w:tcPr>
          <w:p w14:paraId="01380D8C" w14:textId="387602DE" w:rsidR="00A5490A" w:rsidRPr="00E4526E" w:rsidRDefault="00A5490A" w:rsidP="001A6780">
            <w:pPr>
              <w:pStyle w:val="Tabletext"/>
              <w:rPr>
                <w:rFonts w:ascii="Calibri" w:hAnsi="Calibri"/>
                <w:sz w:val="18"/>
                <w:szCs w:val="18"/>
              </w:rPr>
            </w:pPr>
          </w:p>
        </w:tc>
      </w:tr>
      <w:tr w:rsidR="00A5490A" w:rsidRPr="00E4526E" w14:paraId="42F5B9DA" w14:textId="77777777" w:rsidTr="00A5490A">
        <w:trPr>
          <w:tblHeader/>
        </w:trPr>
        <w:tc>
          <w:tcPr>
            <w:tcW w:w="587" w:type="dxa"/>
            <w:tcMar>
              <w:top w:w="28" w:type="dxa"/>
              <w:bottom w:w="28" w:type="dxa"/>
            </w:tcMar>
          </w:tcPr>
          <w:p w14:paraId="7F8BA280" w14:textId="77777777" w:rsidR="00A5490A" w:rsidRPr="00E4526E" w:rsidRDefault="00A5490A" w:rsidP="001A6780">
            <w:pPr>
              <w:jc w:val="both"/>
              <w:rPr>
                <w:rFonts w:ascii="Calibri" w:hAnsi="Calibri" w:cs="Arial"/>
                <w:sz w:val="18"/>
                <w:szCs w:val="18"/>
              </w:rPr>
            </w:pPr>
          </w:p>
        </w:tc>
        <w:tc>
          <w:tcPr>
            <w:tcW w:w="699" w:type="dxa"/>
            <w:tcMar>
              <w:top w:w="28" w:type="dxa"/>
              <w:bottom w:w="28" w:type="dxa"/>
            </w:tcMar>
          </w:tcPr>
          <w:p w14:paraId="2AE5F30D" w14:textId="77777777" w:rsidR="00A5490A" w:rsidRPr="00E4526E" w:rsidRDefault="00A5490A" w:rsidP="001A6780">
            <w:pPr>
              <w:jc w:val="both"/>
              <w:rPr>
                <w:rFonts w:ascii="Calibri" w:hAnsi="Calibri" w:cs="Arial"/>
                <w:sz w:val="18"/>
                <w:szCs w:val="18"/>
              </w:rPr>
            </w:pPr>
          </w:p>
        </w:tc>
        <w:tc>
          <w:tcPr>
            <w:tcW w:w="898" w:type="dxa"/>
            <w:tcMar>
              <w:top w:w="28" w:type="dxa"/>
              <w:bottom w:w="28" w:type="dxa"/>
            </w:tcMar>
          </w:tcPr>
          <w:p w14:paraId="52A9F896" w14:textId="2031EBEC" w:rsidR="00A5490A" w:rsidRPr="00E4526E" w:rsidRDefault="00A5490A" w:rsidP="001A6780">
            <w:pPr>
              <w:pStyle w:val="Tabletext"/>
              <w:rPr>
                <w:rFonts w:ascii="Calibri" w:hAnsi="Calibri"/>
                <w:sz w:val="18"/>
                <w:szCs w:val="18"/>
              </w:rPr>
            </w:pPr>
            <w:r w:rsidRPr="00E4526E">
              <w:rPr>
                <w:rFonts w:ascii="Calibri" w:hAnsi="Calibri"/>
                <w:sz w:val="18"/>
                <w:szCs w:val="18"/>
              </w:rPr>
              <w:t>5.3.3</w:t>
            </w:r>
          </w:p>
        </w:tc>
        <w:tc>
          <w:tcPr>
            <w:tcW w:w="6785" w:type="dxa"/>
            <w:tcMar>
              <w:top w:w="28" w:type="dxa"/>
              <w:bottom w:w="28" w:type="dxa"/>
            </w:tcMar>
          </w:tcPr>
          <w:p w14:paraId="5DB27B8A" w14:textId="6E82E899" w:rsidR="00A5490A" w:rsidRPr="00E4526E" w:rsidRDefault="00A5490A" w:rsidP="008220D4">
            <w:pPr>
              <w:pStyle w:val="Tabletext"/>
              <w:jc w:val="right"/>
              <w:rPr>
                <w:rFonts w:ascii="Calibri" w:hAnsi="Calibri" w:cs="Arial"/>
                <w:sz w:val="18"/>
                <w:szCs w:val="18"/>
              </w:rPr>
            </w:pPr>
            <w:r w:rsidRPr="00E4526E">
              <w:rPr>
                <w:rFonts w:ascii="Calibri" w:hAnsi="Calibri" w:cs="Arial"/>
                <w:sz w:val="18"/>
                <w:szCs w:val="18"/>
              </w:rPr>
              <w:t>Schedule of significance for items to retain and/or exhibit</w:t>
            </w:r>
          </w:p>
        </w:tc>
        <w:tc>
          <w:tcPr>
            <w:tcW w:w="949" w:type="dxa"/>
            <w:vMerge/>
            <w:tcMar>
              <w:top w:w="28" w:type="dxa"/>
              <w:bottom w:w="28" w:type="dxa"/>
            </w:tcMar>
          </w:tcPr>
          <w:p w14:paraId="233A504D" w14:textId="154CF4BD" w:rsidR="00A5490A" w:rsidRPr="00E4526E" w:rsidRDefault="00A5490A" w:rsidP="001A6780">
            <w:pPr>
              <w:pStyle w:val="Tabletext"/>
              <w:rPr>
                <w:rFonts w:ascii="Calibri" w:hAnsi="Calibri" w:cs="Arial"/>
                <w:sz w:val="18"/>
                <w:szCs w:val="18"/>
              </w:rPr>
            </w:pPr>
          </w:p>
        </w:tc>
        <w:tc>
          <w:tcPr>
            <w:tcW w:w="2268" w:type="dxa"/>
            <w:vMerge/>
          </w:tcPr>
          <w:p w14:paraId="0F27546C" w14:textId="77777777" w:rsidR="00A5490A" w:rsidRPr="00E4526E" w:rsidRDefault="00A5490A" w:rsidP="001A6780">
            <w:pPr>
              <w:pStyle w:val="Tabletext"/>
              <w:rPr>
                <w:rFonts w:ascii="Calibri" w:hAnsi="Calibri" w:cs="Arial"/>
                <w:sz w:val="18"/>
                <w:szCs w:val="18"/>
              </w:rPr>
            </w:pPr>
          </w:p>
        </w:tc>
        <w:tc>
          <w:tcPr>
            <w:tcW w:w="2410" w:type="dxa"/>
            <w:vMerge/>
          </w:tcPr>
          <w:p w14:paraId="72DE5A6B" w14:textId="77777777" w:rsidR="00A5490A" w:rsidRPr="00E4526E" w:rsidRDefault="00A5490A" w:rsidP="001A6780">
            <w:pPr>
              <w:pStyle w:val="Tabletext"/>
              <w:rPr>
                <w:rFonts w:ascii="Calibri" w:hAnsi="Calibri" w:cs="Arial"/>
                <w:sz w:val="18"/>
                <w:szCs w:val="18"/>
              </w:rPr>
            </w:pPr>
          </w:p>
        </w:tc>
        <w:tc>
          <w:tcPr>
            <w:tcW w:w="625" w:type="dxa"/>
            <w:vMerge/>
          </w:tcPr>
          <w:p w14:paraId="573FBAFF" w14:textId="723FC5B9" w:rsidR="00A5490A" w:rsidRPr="00E4526E" w:rsidRDefault="00A5490A" w:rsidP="001A6780">
            <w:pPr>
              <w:pStyle w:val="Tabletext"/>
              <w:rPr>
                <w:rFonts w:ascii="Calibri" w:hAnsi="Calibri" w:cs="Arial"/>
                <w:sz w:val="18"/>
                <w:szCs w:val="18"/>
              </w:rPr>
            </w:pPr>
          </w:p>
        </w:tc>
      </w:tr>
      <w:tr w:rsidR="00A5490A" w:rsidRPr="00E4526E" w14:paraId="19AD42A2" w14:textId="77777777" w:rsidTr="00A5490A">
        <w:trPr>
          <w:tblHeader/>
        </w:trPr>
        <w:tc>
          <w:tcPr>
            <w:tcW w:w="587" w:type="dxa"/>
            <w:tcMar>
              <w:top w:w="28" w:type="dxa"/>
              <w:bottom w:w="28" w:type="dxa"/>
            </w:tcMar>
          </w:tcPr>
          <w:p w14:paraId="6C841FF8" w14:textId="77777777" w:rsidR="00A5490A" w:rsidRPr="00E4526E" w:rsidRDefault="00A5490A" w:rsidP="001A6780">
            <w:pPr>
              <w:jc w:val="both"/>
              <w:rPr>
                <w:rFonts w:ascii="Calibri" w:hAnsi="Calibri" w:cs="Arial"/>
                <w:sz w:val="18"/>
                <w:szCs w:val="18"/>
              </w:rPr>
            </w:pPr>
          </w:p>
        </w:tc>
        <w:tc>
          <w:tcPr>
            <w:tcW w:w="699" w:type="dxa"/>
            <w:tcMar>
              <w:top w:w="28" w:type="dxa"/>
              <w:bottom w:w="28" w:type="dxa"/>
            </w:tcMar>
          </w:tcPr>
          <w:p w14:paraId="23CB503A" w14:textId="77777777" w:rsidR="00A5490A" w:rsidRPr="00E4526E" w:rsidRDefault="00A5490A" w:rsidP="001A6780">
            <w:pPr>
              <w:jc w:val="both"/>
              <w:rPr>
                <w:rFonts w:ascii="Calibri" w:hAnsi="Calibri" w:cs="Arial"/>
                <w:sz w:val="18"/>
                <w:szCs w:val="18"/>
              </w:rPr>
            </w:pPr>
          </w:p>
        </w:tc>
        <w:tc>
          <w:tcPr>
            <w:tcW w:w="898" w:type="dxa"/>
            <w:tcMar>
              <w:top w:w="28" w:type="dxa"/>
              <w:bottom w:w="28" w:type="dxa"/>
            </w:tcMar>
          </w:tcPr>
          <w:p w14:paraId="49D18089" w14:textId="5A942232" w:rsidR="00A5490A" w:rsidRPr="00E4526E" w:rsidRDefault="00A5490A" w:rsidP="001A6780">
            <w:pPr>
              <w:pStyle w:val="Tabletext"/>
              <w:rPr>
                <w:rFonts w:ascii="Calibri" w:hAnsi="Calibri"/>
                <w:sz w:val="18"/>
                <w:szCs w:val="18"/>
              </w:rPr>
            </w:pPr>
            <w:r w:rsidRPr="00E4526E">
              <w:rPr>
                <w:rFonts w:ascii="Calibri" w:hAnsi="Calibri"/>
                <w:sz w:val="18"/>
                <w:szCs w:val="18"/>
              </w:rPr>
              <w:t>5.3.4</w:t>
            </w:r>
          </w:p>
        </w:tc>
        <w:tc>
          <w:tcPr>
            <w:tcW w:w="6785" w:type="dxa"/>
            <w:tcMar>
              <w:top w:w="28" w:type="dxa"/>
              <w:bottom w:w="28" w:type="dxa"/>
            </w:tcMar>
          </w:tcPr>
          <w:p w14:paraId="053CDBD8" w14:textId="04A78EFD" w:rsidR="00A5490A" w:rsidRPr="00E4526E" w:rsidRDefault="00A5490A" w:rsidP="008220D4">
            <w:pPr>
              <w:pStyle w:val="Tabletext"/>
              <w:jc w:val="right"/>
              <w:rPr>
                <w:rFonts w:ascii="Calibri" w:hAnsi="Calibri"/>
                <w:sz w:val="18"/>
                <w:szCs w:val="18"/>
              </w:rPr>
            </w:pPr>
            <w:r w:rsidRPr="00E4526E">
              <w:rPr>
                <w:rFonts w:ascii="Calibri" w:hAnsi="Calibri"/>
                <w:sz w:val="18"/>
                <w:szCs w:val="18"/>
              </w:rPr>
              <w:t>The conservation and display of artefacts</w:t>
            </w:r>
          </w:p>
        </w:tc>
        <w:tc>
          <w:tcPr>
            <w:tcW w:w="949" w:type="dxa"/>
            <w:vMerge/>
            <w:tcMar>
              <w:top w:w="28" w:type="dxa"/>
              <w:bottom w:w="28" w:type="dxa"/>
            </w:tcMar>
          </w:tcPr>
          <w:p w14:paraId="0ACA994E" w14:textId="4AE7CB52" w:rsidR="00A5490A" w:rsidRPr="00E4526E" w:rsidRDefault="00A5490A" w:rsidP="001A6780">
            <w:pPr>
              <w:pStyle w:val="Tabletext"/>
              <w:rPr>
                <w:rFonts w:ascii="Calibri" w:hAnsi="Calibri" w:cs="Arial"/>
                <w:sz w:val="18"/>
                <w:szCs w:val="18"/>
              </w:rPr>
            </w:pPr>
          </w:p>
        </w:tc>
        <w:tc>
          <w:tcPr>
            <w:tcW w:w="2268" w:type="dxa"/>
            <w:vMerge/>
          </w:tcPr>
          <w:p w14:paraId="196802C8" w14:textId="77777777" w:rsidR="00A5490A" w:rsidRPr="00E4526E" w:rsidRDefault="00A5490A" w:rsidP="001A6780">
            <w:pPr>
              <w:pStyle w:val="Tabletext"/>
              <w:rPr>
                <w:rFonts w:ascii="Calibri" w:hAnsi="Calibri" w:cs="Arial"/>
                <w:sz w:val="18"/>
                <w:szCs w:val="18"/>
              </w:rPr>
            </w:pPr>
          </w:p>
        </w:tc>
        <w:tc>
          <w:tcPr>
            <w:tcW w:w="2410" w:type="dxa"/>
            <w:vMerge/>
          </w:tcPr>
          <w:p w14:paraId="463F6409" w14:textId="77777777" w:rsidR="00A5490A" w:rsidRPr="00E4526E" w:rsidRDefault="00A5490A" w:rsidP="001A6780">
            <w:pPr>
              <w:pStyle w:val="Tabletext"/>
              <w:rPr>
                <w:rFonts w:ascii="Calibri" w:hAnsi="Calibri" w:cs="Arial"/>
                <w:sz w:val="18"/>
                <w:szCs w:val="18"/>
              </w:rPr>
            </w:pPr>
          </w:p>
        </w:tc>
        <w:tc>
          <w:tcPr>
            <w:tcW w:w="625" w:type="dxa"/>
            <w:vMerge/>
          </w:tcPr>
          <w:p w14:paraId="08ED7BA6" w14:textId="049EA100" w:rsidR="00A5490A" w:rsidRPr="00E4526E" w:rsidRDefault="00A5490A" w:rsidP="001A6780">
            <w:pPr>
              <w:pStyle w:val="Tabletext"/>
              <w:rPr>
                <w:rFonts w:ascii="Calibri" w:hAnsi="Calibri" w:cs="Arial"/>
                <w:sz w:val="18"/>
                <w:szCs w:val="18"/>
              </w:rPr>
            </w:pPr>
          </w:p>
        </w:tc>
      </w:tr>
    </w:tbl>
    <w:p w14:paraId="67E7CBA4" w14:textId="77777777" w:rsidR="001A6780" w:rsidRPr="00093294" w:rsidRDefault="001A6780" w:rsidP="00A5575E">
      <w:pPr>
        <w:pStyle w:val="BodyText"/>
      </w:pPr>
    </w:p>
    <w:p w14:paraId="57C82434" w14:textId="2C6E8FD2" w:rsidR="002C34D9" w:rsidRDefault="002C34D9" w:rsidP="00A5575E">
      <w:pPr>
        <w:pStyle w:val="BodyText"/>
      </w:pPr>
    </w:p>
    <w:p w14:paraId="4656D6FA" w14:textId="77777777" w:rsidR="00934995" w:rsidRDefault="00934995" w:rsidP="00A5575E">
      <w:pPr>
        <w:pStyle w:val="BodyText"/>
      </w:pPr>
    </w:p>
    <w:p w14:paraId="5CAA07E5" w14:textId="77777777" w:rsidR="001A6780" w:rsidRDefault="001A6780" w:rsidP="00A5575E">
      <w:pPr>
        <w:pStyle w:val="BodyText"/>
        <w:sectPr w:rsidR="001A6780" w:rsidSect="00E4526E">
          <w:headerReference w:type="default" r:id="rId21"/>
          <w:footerReference w:type="default" r:id="rId22"/>
          <w:pgSz w:w="16838" w:h="11906" w:orient="landscape" w:code="9"/>
          <w:pgMar w:top="567" w:right="567" w:bottom="567" w:left="567" w:header="851" w:footer="851" w:gutter="0"/>
          <w:cols w:space="708"/>
          <w:docGrid w:linePitch="360"/>
        </w:sectPr>
      </w:pPr>
    </w:p>
    <w:p w14:paraId="04D85A25" w14:textId="060F866C" w:rsidR="00934995" w:rsidRPr="00093294" w:rsidRDefault="00E4526E" w:rsidP="00E4526E">
      <w:pPr>
        <w:pStyle w:val="Heading1"/>
      </w:pPr>
      <w:bookmarkStart w:id="80" w:name="_Toc526200350"/>
      <w:r>
        <w:lastRenderedPageBreak/>
        <w:t xml:space="preserve">MODULE 6 - </w:t>
      </w:r>
      <w:r w:rsidR="00934995" w:rsidRPr="00934995">
        <w:t>DOCUMENTATION</w:t>
      </w:r>
      <w:bookmarkEnd w:id="80"/>
    </w:p>
    <w:p w14:paraId="0E7131EE" w14:textId="77777777" w:rsidR="00E4526E" w:rsidRDefault="00E4526E" w:rsidP="00E4526E">
      <w:pPr>
        <w:pStyle w:val="Heading2"/>
      </w:pPr>
      <w:bookmarkStart w:id="81" w:name="_Toc526200351"/>
      <w:r w:rsidRPr="00E4526E">
        <w:t>Scope</w:t>
      </w:r>
      <w:bookmarkEnd w:id="81"/>
    </w:p>
    <w:p w14:paraId="2471D891" w14:textId="77777777" w:rsidR="00E4526E" w:rsidRPr="00E4526E" w:rsidRDefault="00E4526E" w:rsidP="00E4526E">
      <w:pPr>
        <w:pStyle w:val="Heading2separationline"/>
      </w:pPr>
    </w:p>
    <w:p w14:paraId="27954337" w14:textId="77777777" w:rsidR="00E4526E" w:rsidRPr="00E4526E" w:rsidRDefault="00E4526E" w:rsidP="00E4526E">
      <w:r w:rsidRPr="00E4526E">
        <w:t>This module describes the records and other documentation required to be generated when managing an historic lighthouse project</w:t>
      </w:r>
    </w:p>
    <w:p w14:paraId="244060F6" w14:textId="77777777" w:rsidR="00E4526E" w:rsidRDefault="00E4526E" w:rsidP="00E4526E">
      <w:pPr>
        <w:pStyle w:val="Heading2"/>
      </w:pPr>
      <w:bookmarkStart w:id="82" w:name="_Toc526200352"/>
      <w:r w:rsidRPr="00E4526E">
        <w:t>Learning Objectives</w:t>
      </w:r>
      <w:bookmarkEnd w:id="82"/>
    </w:p>
    <w:p w14:paraId="2077868F" w14:textId="77777777" w:rsidR="00E4526E" w:rsidRPr="00E4526E" w:rsidRDefault="00E4526E" w:rsidP="00E4526E">
      <w:pPr>
        <w:pStyle w:val="Heading2separationline"/>
      </w:pPr>
    </w:p>
    <w:p w14:paraId="54D477E3" w14:textId="77777777" w:rsidR="00E4526E" w:rsidRPr="00E4526E" w:rsidRDefault="00E4526E" w:rsidP="0097452A">
      <w:r w:rsidRPr="00E4526E">
        <w:t>To gain a satisfactory understanding of the records and associated documentation to be generated when reconfiguring an historic lighthouse complementary use.</w:t>
      </w:r>
    </w:p>
    <w:p w14:paraId="6C7F3659" w14:textId="6312C50D" w:rsidR="001A6780" w:rsidRPr="00093294" w:rsidRDefault="0012326D" w:rsidP="00E4526E">
      <w:pPr>
        <w:pStyle w:val="Heading2"/>
      </w:pPr>
      <w:bookmarkStart w:id="83" w:name="_Toc526200353"/>
      <w:r>
        <w:t>Detailed Teaching Syllabus for Module 6 - Documentation</w:t>
      </w:r>
      <w:bookmarkEnd w:id="83"/>
    </w:p>
    <w:p w14:paraId="6754E76B" w14:textId="77777777" w:rsidR="001A6780" w:rsidRPr="00093294" w:rsidRDefault="001A6780" w:rsidP="001A6780">
      <w:pPr>
        <w:pStyle w:val="Heading1separatationline"/>
      </w:pPr>
    </w:p>
    <w:p w14:paraId="3F3EF413" w14:textId="07F18024" w:rsidR="001A6780" w:rsidRPr="00093294" w:rsidRDefault="001A6780" w:rsidP="001A6780">
      <w:pPr>
        <w:pStyle w:val="Tablecaption"/>
        <w:jc w:val="center"/>
      </w:pPr>
      <w:bookmarkStart w:id="84" w:name="_Toc526200368"/>
      <w:r w:rsidRPr="00093294">
        <w:t xml:space="preserve">Detailed Teaching Syllabus - Module </w:t>
      </w:r>
      <w:r>
        <w:t>6</w:t>
      </w:r>
      <w:bookmarkEnd w:id="84"/>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645"/>
      </w:tblGrid>
      <w:tr w:rsidR="001A6780" w:rsidRPr="00E4526E" w14:paraId="6F0A495F" w14:textId="77777777" w:rsidTr="00E4526E">
        <w:trPr>
          <w:cantSplit/>
          <w:tblHeader/>
        </w:trPr>
        <w:tc>
          <w:tcPr>
            <w:tcW w:w="587" w:type="dxa"/>
            <w:tcMar>
              <w:top w:w="28" w:type="dxa"/>
              <w:bottom w:w="28" w:type="dxa"/>
            </w:tcMar>
            <w:textDirection w:val="btLr"/>
            <w:vAlign w:val="center"/>
          </w:tcPr>
          <w:p w14:paraId="6D264E92" w14:textId="77777777" w:rsidR="001A6780" w:rsidRPr="00E4526E" w:rsidRDefault="001A6780" w:rsidP="001A6780">
            <w:pPr>
              <w:pStyle w:val="Tableheading"/>
              <w:rPr>
                <w:sz w:val="18"/>
                <w:szCs w:val="18"/>
                <w:lang w:val="en-GB"/>
              </w:rPr>
            </w:pPr>
            <w:r w:rsidRPr="00E4526E">
              <w:rPr>
                <w:sz w:val="18"/>
                <w:szCs w:val="18"/>
                <w:lang w:val="en-GB"/>
              </w:rPr>
              <w:t>Module</w:t>
            </w:r>
          </w:p>
        </w:tc>
        <w:tc>
          <w:tcPr>
            <w:tcW w:w="699" w:type="dxa"/>
            <w:tcMar>
              <w:top w:w="28" w:type="dxa"/>
              <w:bottom w:w="28" w:type="dxa"/>
            </w:tcMar>
            <w:textDirection w:val="btLr"/>
            <w:vAlign w:val="center"/>
          </w:tcPr>
          <w:p w14:paraId="71A136CA" w14:textId="77777777" w:rsidR="001A6780" w:rsidRPr="00E4526E" w:rsidRDefault="001A6780" w:rsidP="001A6780">
            <w:pPr>
              <w:pStyle w:val="Tableheading"/>
              <w:rPr>
                <w:sz w:val="18"/>
                <w:szCs w:val="18"/>
                <w:lang w:val="en-GB"/>
              </w:rPr>
            </w:pPr>
            <w:r w:rsidRPr="00E4526E">
              <w:rPr>
                <w:sz w:val="18"/>
                <w:szCs w:val="18"/>
                <w:lang w:val="en-GB"/>
              </w:rPr>
              <w:t>Element</w:t>
            </w:r>
          </w:p>
        </w:tc>
        <w:tc>
          <w:tcPr>
            <w:tcW w:w="898" w:type="dxa"/>
            <w:tcMar>
              <w:top w:w="28" w:type="dxa"/>
              <w:bottom w:w="28" w:type="dxa"/>
            </w:tcMar>
            <w:textDirection w:val="btLr"/>
            <w:vAlign w:val="center"/>
          </w:tcPr>
          <w:p w14:paraId="50BFD80C" w14:textId="77777777" w:rsidR="001A6780" w:rsidRPr="00E4526E" w:rsidRDefault="001A6780" w:rsidP="001A6780">
            <w:pPr>
              <w:pStyle w:val="Tableheading"/>
              <w:rPr>
                <w:sz w:val="18"/>
                <w:szCs w:val="18"/>
                <w:lang w:val="en-GB"/>
              </w:rPr>
            </w:pPr>
            <w:r w:rsidRPr="00E4526E">
              <w:rPr>
                <w:sz w:val="18"/>
                <w:szCs w:val="18"/>
                <w:lang w:val="en-GB"/>
              </w:rPr>
              <w:t>Sub-element</w:t>
            </w:r>
          </w:p>
        </w:tc>
        <w:tc>
          <w:tcPr>
            <w:tcW w:w="6785" w:type="dxa"/>
            <w:tcMar>
              <w:top w:w="28" w:type="dxa"/>
              <w:bottom w:w="28" w:type="dxa"/>
            </w:tcMar>
            <w:vAlign w:val="center"/>
          </w:tcPr>
          <w:p w14:paraId="6AD01727" w14:textId="77777777" w:rsidR="001A6780" w:rsidRPr="00E4526E" w:rsidRDefault="001A6780" w:rsidP="001A6780">
            <w:pPr>
              <w:pStyle w:val="Tableheading"/>
              <w:rPr>
                <w:sz w:val="18"/>
                <w:szCs w:val="18"/>
                <w:lang w:val="en-GB"/>
              </w:rPr>
            </w:pPr>
            <w:r w:rsidRPr="00E4526E">
              <w:rPr>
                <w:sz w:val="18"/>
                <w:szCs w:val="18"/>
                <w:lang w:val="en-GB"/>
              </w:rPr>
              <w:t>Subject</w:t>
            </w:r>
          </w:p>
        </w:tc>
        <w:tc>
          <w:tcPr>
            <w:tcW w:w="949" w:type="dxa"/>
            <w:tcMar>
              <w:top w:w="28" w:type="dxa"/>
              <w:bottom w:w="28" w:type="dxa"/>
            </w:tcMar>
            <w:textDirection w:val="btLr"/>
            <w:vAlign w:val="center"/>
          </w:tcPr>
          <w:p w14:paraId="4C15285B" w14:textId="77777777" w:rsidR="001A6780" w:rsidRPr="00E4526E" w:rsidRDefault="001A6780" w:rsidP="001A6780">
            <w:pPr>
              <w:pStyle w:val="Tableheading"/>
              <w:rPr>
                <w:sz w:val="18"/>
                <w:szCs w:val="18"/>
                <w:lang w:val="en-GB"/>
              </w:rPr>
            </w:pPr>
            <w:r w:rsidRPr="00E4526E">
              <w:rPr>
                <w:sz w:val="18"/>
                <w:szCs w:val="18"/>
                <w:lang w:val="en-GB"/>
              </w:rPr>
              <w:t>Level of Competence</w:t>
            </w:r>
          </w:p>
        </w:tc>
        <w:tc>
          <w:tcPr>
            <w:tcW w:w="2268" w:type="dxa"/>
            <w:tcMar>
              <w:top w:w="28" w:type="dxa"/>
              <w:bottom w:w="28" w:type="dxa"/>
            </w:tcMar>
            <w:vAlign w:val="center"/>
          </w:tcPr>
          <w:p w14:paraId="62BA0831" w14:textId="77777777" w:rsidR="001A6780" w:rsidRPr="00E4526E" w:rsidRDefault="001A6780" w:rsidP="001A6780">
            <w:pPr>
              <w:pStyle w:val="Tableheading"/>
              <w:rPr>
                <w:sz w:val="18"/>
                <w:szCs w:val="18"/>
                <w:lang w:val="en-GB"/>
              </w:rPr>
            </w:pPr>
            <w:r w:rsidRPr="00E4526E">
              <w:rPr>
                <w:sz w:val="18"/>
                <w:szCs w:val="18"/>
                <w:lang w:val="en-GB"/>
              </w:rPr>
              <w:t>Recommended training aids; exercises and external visits</w:t>
            </w:r>
          </w:p>
        </w:tc>
        <w:tc>
          <w:tcPr>
            <w:tcW w:w="2410" w:type="dxa"/>
            <w:tcMar>
              <w:top w:w="28" w:type="dxa"/>
              <w:bottom w:w="28" w:type="dxa"/>
            </w:tcMar>
            <w:vAlign w:val="center"/>
          </w:tcPr>
          <w:p w14:paraId="15D9378A" w14:textId="77777777" w:rsidR="001A6780" w:rsidRPr="00E4526E" w:rsidRDefault="001A6780" w:rsidP="001A6780">
            <w:pPr>
              <w:pStyle w:val="Tableheading"/>
              <w:rPr>
                <w:sz w:val="18"/>
                <w:szCs w:val="18"/>
                <w:lang w:val="en-GB"/>
              </w:rPr>
            </w:pPr>
            <w:r w:rsidRPr="00E4526E">
              <w:rPr>
                <w:sz w:val="18"/>
                <w:szCs w:val="18"/>
                <w:lang w:val="en-GB"/>
              </w:rPr>
              <w:t>References</w:t>
            </w:r>
          </w:p>
          <w:p w14:paraId="7A52CD03" w14:textId="77777777" w:rsidR="001A6780" w:rsidRPr="00E4526E" w:rsidRDefault="001A6780" w:rsidP="001A6780">
            <w:pPr>
              <w:pStyle w:val="Tableheading"/>
              <w:rPr>
                <w:sz w:val="18"/>
                <w:szCs w:val="18"/>
                <w:lang w:val="en-GB"/>
              </w:rPr>
            </w:pPr>
            <w:r w:rsidRPr="00E4526E">
              <w:rPr>
                <w:sz w:val="18"/>
                <w:szCs w:val="18"/>
                <w:lang w:val="en-GB"/>
              </w:rPr>
              <w:t>Rec = Recommendation</w:t>
            </w:r>
          </w:p>
          <w:p w14:paraId="558FDCB5" w14:textId="77777777" w:rsidR="001A6780" w:rsidRPr="00E4526E" w:rsidRDefault="001A6780" w:rsidP="001A6780">
            <w:pPr>
              <w:pStyle w:val="Tableheading"/>
              <w:rPr>
                <w:sz w:val="18"/>
                <w:szCs w:val="18"/>
                <w:lang w:val="en-GB"/>
              </w:rPr>
            </w:pPr>
            <w:r w:rsidRPr="00E4526E">
              <w:rPr>
                <w:sz w:val="18"/>
                <w:szCs w:val="18"/>
                <w:lang w:val="en-GB"/>
              </w:rPr>
              <w:t>GL = Guideline</w:t>
            </w:r>
          </w:p>
        </w:tc>
        <w:tc>
          <w:tcPr>
            <w:tcW w:w="645" w:type="dxa"/>
            <w:tcMar>
              <w:top w:w="28" w:type="dxa"/>
              <w:bottom w:w="28" w:type="dxa"/>
            </w:tcMar>
            <w:textDirection w:val="btLr"/>
            <w:vAlign w:val="center"/>
          </w:tcPr>
          <w:p w14:paraId="0B12E5E5" w14:textId="77777777" w:rsidR="001A6780" w:rsidRPr="00E4526E" w:rsidRDefault="001A6780" w:rsidP="001A6780">
            <w:pPr>
              <w:pStyle w:val="Tableheading"/>
              <w:rPr>
                <w:sz w:val="18"/>
                <w:szCs w:val="18"/>
                <w:lang w:val="en-GB"/>
              </w:rPr>
            </w:pPr>
            <w:r w:rsidRPr="00E4526E">
              <w:rPr>
                <w:sz w:val="18"/>
                <w:szCs w:val="18"/>
                <w:lang w:val="en-GB"/>
              </w:rPr>
              <w:t>Lecture No.</w:t>
            </w:r>
          </w:p>
        </w:tc>
      </w:tr>
      <w:tr w:rsidR="001A6780" w:rsidRPr="00E4526E" w14:paraId="7182C623" w14:textId="77777777" w:rsidTr="00347E23">
        <w:tc>
          <w:tcPr>
            <w:tcW w:w="587" w:type="dxa"/>
            <w:tcMar>
              <w:top w:w="28" w:type="dxa"/>
              <w:bottom w:w="28" w:type="dxa"/>
            </w:tcMar>
          </w:tcPr>
          <w:p w14:paraId="78ADB0C7" w14:textId="14433699" w:rsidR="001A6780" w:rsidRPr="00E4526E" w:rsidRDefault="001A6780" w:rsidP="001A6780">
            <w:pPr>
              <w:pStyle w:val="Tabletext"/>
              <w:rPr>
                <w:b/>
                <w:sz w:val="18"/>
                <w:szCs w:val="18"/>
              </w:rPr>
            </w:pPr>
            <w:r w:rsidRPr="00E4526E">
              <w:rPr>
                <w:b/>
                <w:sz w:val="18"/>
                <w:szCs w:val="18"/>
              </w:rPr>
              <w:t>6</w:t>
            </w:r>
          </w:p>
        </w:tc>
        <w:tc>
          <w:tcPr>
            <w:tcW w:w="699" w:type="dxa"/>
            <w:shd w:val="clear" w:color="auto" w:fill="94D9D5"/>
            <w:tcMar>
              <w:top w:w="28" w:type="dxa"/>
              <w:bottom w:w="28" w:type="dxa"/>
            </w:tcMar>
          </w:tcPr>
          <w:p w14:paraId="3A63B875" w14:textId="77777777" w:rsidR="001A6780" w:rsidRPr="00E4526E" w:rsidRDefault="001A6780" w:rsidP="001A6780">
            <w:pPr>
              <w:pStyle w:val="Tabletext"/>
              <w:rPr>
                <w:b/>
                <w:sz w:val="18"/>
                <w:szCs w:val="18"/>
              </w:rPr>
            </w:pPr>
          </w:p>
        </w:tc>
        <w:tc>
          <w:tcPr>
            <w:tcW w:w="898" w:type="dxa"/>
            <w:vMerge w:val="restart"/>
            <w:shd w:val="clear" w:color="auto" w:fill="94D9D5"/>
            <w:tcMar>
              <w:top w:w="28" w:type="dxa"/>
              <w:bottom w:w="28" w:type="dxa"/>
            </w:tcMar>
          </w:tcPr>
          <w:p w14:paraId="1EA82537" w14:textId="77777777" w:rsidR="001A6780" w:rsidRPr="00E4526E" w:rsidRDefault="001A6780" w:rsidP="001A6780">
            <w:pPr>
              <w:pStyle w:val="Tabletext"/>
              <w:rPr>
                <w:b/>
                <w:sz w:val="18"/>
                <w:szCs w:val="18"/>
              </w:rPr>
            </w:pPr>
          </w:p>
        </w:tc>
        <w:tc>
          <w:tcPr>
            <w:tcW w:w="6785" w:type="dxa"/>
            <w:tcMar>
              <w:top w:w="28" w:type="dxa"/>
              <w:bottom w:w="28" w:type="dxa"/>
            </w:tcMar>
          </w:tcPr>
          <w:p w14:paraId="33A8781D" w14:textId="1C04404D" w:rsidR="001A6780" w:rsidRPr="00E4526E" w:rsidRDefault="00530EB9" w:rsidP="001A6780">
            <w:pPr>
              <w:pStyle w:val="Tabletext"/>
              <w:jc w:val="center"/>
              <w:rPr>
                <w:b/>
                <w:sz w:val="18"/>
                <w:szCs w:val="18"/>
              </w:rPr>
            </w:pPr>
            <w:r w:rsidRPr="00E4526E">
              <w:rPr>
                <w:b/>
                <w:sz w:val="18"/>
                <w:szCs w:val="18"/>
              </w:rPr>
              <w:t>DOCUMENTATION</w:t>
            </w:r>
          </w:p>
        </w:tc>
        <w:tc>
          <w:tcPr>
            <w:tcW w:w="6272" w:type="dxa"/>
            <w:gridSpan w:val="4"/>
            <w:vMerge w:val="restart"/>
            <w:shd w:val="clear" w:color="auto" w:fill="94D9D5"/>
            <w:tcMar>
              <w:top w:w="28" w:type="dxa"/>
              <w:bottom w:w="28" w:type="dxa"/>
            </w:tcMar>
          </w:tcPr>
          <w:p w14:paraId="6114AECD" w14:textId="77777777" w:rsidR="001A6780" w:rsidRPr="00E4526E" w:rsidRDefault="001A6780" w:rsidP="001A6780">
            <w:pPr>
              <w:pStyle w:val="Tabletext"/>
              <w:rPr>
                <w:sz w:val="18"/>
                <w:szCs w:val="18"/>
              </w:rPr>
            </w:pPr>
          </w:p>
        </w:tc>
      </w:tr>
      <w:tr w:rsidR="001A6780" w:rsidRPr="00E4526E" w14:paraId="6B30AAF2" w14:textId="77777777" w:rsidTr="00347E23">
        <w:trPr>
          <w:trHeight w:val="330"/>
        </w:trPr>
        <w:tc>
          <w:tcPr>
            <w:tcW w:w="587" w:type="dxa"/>
            <w:tcMar>
              <w:top w:w="28" w:type="dxa"/>
              <w:bottom w:w="28" w:type="dxa"/>
            </w:tcMar>
          </w:tcPr>
          <w:p w14:paraId="40F81A7C" w14:textId="77777777" w:rsidR="001A6780" w:rsidRPr="00E4526E" w:rsidRDefault="001A6780" w:rsidP="001A6780">
            <w:pPr>
              <w:pStyle w:val="Tabletext"/>
              <w:rPr>
                <w:b/>
                <w:sz w:val="18"/>
                <w:szCs w:val="18"/>
              </w:rPr>
            </w:pPr>
          </w:p>
        </w:tc>
        <w:tc>
          <w:tcPr>
            <w:tcW w:w="699" w:type="dxa"/>
            <w:tcMar>
              <w:top w:w="28" w:type="dxa"/>
              <w:bottom w:w="28" w:type="dxa"/>
            </w:tcMar>
          </w:tcPr>
          <w:p w14:paraId="091CE4F0" w14:textId="143360FC" w:rsidR="001A6780" w:rsidRPr="00E4526E" w:rsidRDefault="001A6780" w:rsidP="001A6780">
            <w:pPr>
              <w:pStyle w:val="Tabletext"/>
              <w:rPr>
                <w:b/>
                <w:sz w:val="18"/>
                <w:szCs w:val="18"/>
              </w:rPr>
            </w:pPr>
            <w:r w:rsidRPr="00E4526E">
              <w:rPr>
                <w:b/>
                <w:sz w:val="18"/>
                <w:szCs w:val="18"/>
              </w:rPr>
              <w:t>6.1</w:t>
            </w:r>
          </w:p>
        </w:tc>
        <w:tc>
          <w:tcPr>
            <w:tcW w:w="898" w:type="dxa"/>
            <w:vMerge/>
            <w:shd w:val="clear" w:color="auto" w:fill="94D9D5"/>
            <w:tcMar>
              <w:top w:w="28" w:type="dxa"/>
              <w:bottom w:w="28" w:type="dxa"/>
            </w:tcMar>
          </w:tcPr>
          <w:p w14:paraId="34876F27" w14:textId="77777777" w:rsidR="001A6780" w:rsidRPr="00E4526E" w:rsidRDefault="001A6780" w:rsidP="001A6780">
            <w:pPr>
              <w:pStyle w:val="Tabletext"/>
              <w:rPr>
                <w:b/>
                <w:sz w:val="18"/>
                <w:szCs w:val="18"/>
              </w:rPr>
            </w:pPr>
          </w:p>
        </w:tc>
        <w:tc>
          <w:tcPr>
            <w:tcW w:w="6785" w:type="dxa"/>
            <w:tcMar>
              <w:top w:w="28" w:type="dxa"/>
              <w:bottom w:w="28" w:type="dxa"/>
            </w:tcMar>
          </w:tcPr>
          <w:p w14:paraId="4AC00C33" w14:textId="2A09B691" w:rsidR="001A6780" w:rsidRPr="00E4526E" w:rsidRDefault="00530EB9" w:rsidP="001A6780">
            <w:pPr>
              <w:pStyle w:val="Tabletext"/>
              <w:rPr>
                <w:b/>
                <w:sz w:val="18"/>
                <w:szCs w:val="18"/>
              </w:rPr>
            </w:pPr>
            <w:r w:rsidRPr="00E4526E">
              <w:rPr>
                <w:b/>
                <w:sz w:val="18"/>
                <w:szCs w:val="18"/>
              </w:rPr>
              <w:t>Documentation - General</w:t>
            </w:r>
          </w:p>
        </w:tc>
        <w:tc>
          <w:tcPr>
            <w:tcW w:w="6272" w:type="dxa"/>
            <w:gridSpan w:val="4"/>
            <w:vMerge/>
            <w:shd w:val="clear" w:color="auto" w:fill="94D9D5"/>
            <w:tcMar>
              <w:top w:w="28" w:type="dxa"/>
              <w:bottom w:w="28" w:type="dxa"/>
            </w:tcMar>
          </w:tcPr>
          <w:p w14:paraId="44A0E2FC" w14:textId="77777777" w:rsidR="001A6780" w:rsidRPr="00E4526E" w:rsidRDefault="001A6780" w:rsidP="001A6780">
            <w:pPr>
              <w:pStyle w:val="Tabletext"/>
              <w:rPr>
                <w:sz w:val="18"/>
                <w:szCs w:val="18"/>
              </w:rPr>
            </w:pPr>
          </w:p>
        </w:tc>
      </w:tr>
      <w:tr w:rsidR="00A5490A" w:rsidRPr="00E4526E" w14:paraId="27C51119" w14:textId="77777777" w:rsidTr="00A5490A">
        <w:tc>
          <w:tcPr>
            <w:tcW w:w="587" w:type="dxa"/>
            <w:tcMar>
              <w:top w:w="28" w:type="dxa"/>
              <w:bottom w:w="28" w:type="dxa"/>
            </w:tcMar>
          </w:tcPr>
          <w:p w14:paraId="451AF81B" w14:textId="77777777" w:rsidR="00A5490A" w:rsidRPr="00E4526E" w:rsidRDefault="00A5490A" w:rsidP="001A6780">
            <w:pPr>
              <w:pStyle w:val="Tabletext"/>
              <w:rPr>
                <w:sz w:val="18"/>
                <w:szCs w:val="18"/>
              </w:rPr>
            </w:pPr>
          </w:p>
        </w:tc>
        <w:tc>
          <w:tcPr>
            <w:tcW w:w="699" w:type="dxa"/>
            <w:tcMar>
              <w:top w:w="28" w:type="dxa"/>
              <w:bottom w:w="28" w:type="dxa"/>
            </w:tcMar>
          </w:tcPr>
          <w:p w14:paraId="36ACF6C1" w14:textId="77777777" w:rsidR="00A5490A" w:rsidRPr="00E4526E" w:rsidRDefault="00A5490A" w:rsidP="001A6780">
            <w:pPr>
              <w:pStyle w:val="Tabletext"/>
              <w:rPr>
                <w:sz w:val="18"/>
                <w:szCs w:val="18"/>
              </w:rPr>
            </w:pPr>
          </w:p>
        </w:tc>
        <w:tc>
          <w:tcPr>
            <w:tcW w:w="898" w:type="dxa"/>
            <w:tcMar>
              <w:top w:w="28" w:type="dxa"/>
              <w:bottom w:w="28" w:type="dxa"/>
            </w:tcMar>
          </w:tcPr>
          <w:p w14:paraId="248326E0" w14:textId="64CD4CA4" w:rsidR="00A5490A" w:rsidRPr="00E4526E" w:rsidRDefault="00A5490A" w:rsidP="001A6780">
            <w:pPr>
              <w:pStyle w:val="Tabletext"/>
              <w:rPr>
                <w:sz w:val="18"/>
                <w:szCs w:val="18"/>
              </w:rPr>
            </w:pPr>
            <w:r w:rsidRPr="00E4526E">
              <w:rPr>
                <w:sz w:val="18"/>
                <w:szCs w:val="18"/>
              </w:rPr>
              <w:t>6.1.1</w:t>
            </w:r>
          </w:p>
        </w:tc>
        <w:tc>
          <w:tcPr>
            <w:tcW w:w="6785" w:type="dxa"/>
            <w:tcMar>
              <w:top w:w="28" w:type="dxa"/>
              <w:bottom w:w="28" w:type="dxa"/>
            </w:tcMar>
          </w:tcPr>
          <w:p w14:paraId="56773445" w14:textId="421F78F0" w:rsidR="00A5490A" w:rsidRPr="00E4526E" w:rsidRDefault="00A5490A" w:rsidP="001A6780">
            <w:pPr>
              <w:pStyle w:val="Tabletext"/>
              <w:jc w:val="right"/>
              <w:rPr>
                <w:sz w:val="18"/>
                <w:szCs w:val="18"/>
              </w:rPr>
            </w:pPr>
            <w:r w:rsidRPr="00E4526E">
              <w:rPr>
                <w:sz w:val="18"/>
                <w:szCs w:val="18"/>
              </w:rPr>
              <w:t>Reasons for keeping records</w:t>
            </w:r>
          </w:p>
        </w:tc>
        <w:tc>
          <w:tcPr>
            <w:tcW w:w="949" w:type="dxa"/>
            <w:vMerge w:val="restart"/>
            <w:tcMar>
              <w:top w:w="28" w:type="dxa"/>
              <w:bottom w:w="28" w:type="dxa"/>
            </w:tcMar>
            <w:vAlign w:val="center"/>
          </w:tcPr>
          <w:p w14:paraId="361D0D30" w14:textId="0CABB664" w:rsidR="00A5490A" w:rsidRPr="00E4526E" w:rsidRDefault="00A5490A" w:rsidP="00A5490A">
            <w:pPr>
              <w:pStyle w:val="Tabletext"/>
              <w:jc w:val="center"/>
              <w:rPr>
                <w:sz w:val="18"/>
                <w:szCs w:val="18"/>
              </w:rPr>
            </w:pPr>
            <w:r w:rsidRPr="00E4526E">
              <w:rPr>
                <w:sz w:val="18"/>
                <w:szCs w:val="18"/>
              </w:rPr>
              <w:t>2</w:t>
            </w:r>
          </w:p>
        </w:tc>
        <w:tc>
          <w:tcPr>
            <w:tcW w:w="2268" w:type="dxa"/>
            <w:vAlign w:val="center"/>
          </w:tcPr>
          <w:p w14:paraId="138FC747" w14:textId="7DA183C1" w:rsidR="00A5490A" w:rsidRPr="00E4526E" w:rsidRDefault="00A5490A" w:rsidP="001A6780">
            <w:pPr>
              <w:pStyle w:val="Tabletext"/>
              <w:rPr>
                <w:sz w:val="18"/>
                <w:szCs w:val="18"/>
              </w:rPr>
            </w:pPr>
          </w:p>
        </w:tc>
        <w:tc>
          <w:tcPr>
            <w:tcW w:w="2410" w:type="dxa"/>
            <w:vMerge w:val="restart"/>
            <w:vAlign w:val="center"/>
          </w:tcPr>
          <w:p w14:paraId="6CDE5884" w14:textId="77777777" w:rsidR="00A5490A" w:rsidRPr="00E4526E" w:rsidRDefault="00A5490A" w:rsidP="001A6780">
            <w:pPr>
              <w:pStyle w:val="Tabletext"/>
              <w:rPr>
                <w:sz w:val="18"/>
                <w:szCs w:val="18"/>
              </w:rPr>
            </w:pPr>
            <w:r w:rsidRPr="00E4526E">
              <w:rPr>
                <w:sz w:val="18"/>
                <w:szCs w:val="18"/>
              </w:rPr>
              <w:t>IALA Lighthouse</w:t>
            </w:r>
          </w:p>
          <w:p w14:paraId="28F6C1A8" w14:textId="77777777" w:rsidR="00A5490A" w:rsidRPr="00E4526E" w:rsidRDefault="00A5490A" w:rsidP="001A6780">
            <w:pPr>
              <w:pStyle w:val="Tabletext"/>
              <w:rPr>
                <w:sz w:val="18"/>
                <w:szCs w:val="18"/>
              </w:rPr>
            </w:pPr>
            <w:r w:rsidRPr="00E4526E">
              <w:rPr>
                <w:sz w:val="18"/>
                <w:szCs w:val="18"/>
              </w:rPr>
              <w:t>Conservation Manual</w:t>
            </w:r>
          </w:p>
          <w:p w14:paraId="0DDCA44C" w14:textId="1D700DB2" w:rsidR="00A5490A" w:rsidRPr="00E4526E" w:rsidRDefault="00A5490A" w:rsidP="00347E23">
            <w:pPr>
              <w:pStyle w:val="Tabletext"/>
              <w:rPr>
                <w:sz w:val="18"/>
                <w:szCs w:val="18"/>
              </w:rPr>
            </w:pPr>
            <w:r w:rsidRPr="00E4526E">
              <w:rPr>
                <w:sz w:val="18"/>
                <w:szCs w:val="18"/>
              </w:rPr>
              <w:t>Chapter 8</w:t>
            </w:r>
          </w:p>
        </w:tc>
        <w:tc>
          <w:tcPr>
            <w:tcW w:w="645" w:type="dxa"/>
            <w:vMerge w:val="restart"/>
            <w:vAlign w:val="center"/>
          </w:tcPr>
          <w:p w14:paraId="64979F3F" w14:textId="67FA7B95" w:rsidR="00A5490A" w:rsidRPr="00E4526E" w:rsidRDefault="00A5490A" w:rsidP="00A5490A">
            <w:pPr>
              <w:pStyle w:val="Tabletext"/>
              <w:jc w:val="center"/>
              <w:rPr>
                <w:sz w:val="18"/>
                <w:szCs w:val="18"/>
              </w:rPr>
            </w:pPr>
            <w:r w:rsidRPr="00E4526E">
              <w:rPr>
                <w:sz w:val="18"/>
                <w:szCs w:val="18"/>
              </w:rPr>
              <w:t>12</w:t>
            </w:r>
          </w:p>
        </w:tc>
      </w:tr>
      <w:tr w:rsidR="00A5490A" w:rsidRPr="00E4526E" w14:paraId="339D69E4" w14:textId="77777777" w:rsidTr="00347E23">
        <w:tc>
          <w:tcPr>
            <w:tcW w:w="587" w:type="dxa"/>
            <w:tcMar>
              <w:top w:w="28" w:type="dxa"/>
              <w:bottom w:w="28" w:type="dxa"/>
            </w:tcMar>
          </w:tcPr>
          <w:p w14:paraId="4E2DC46C" w14:textId="77777777" w:rsidR="00A5490A" w:rsidRPr="00E4526E" w:rsidRDefault="00A5490A" w:rsidP="001A6780">
            <w:pPr>
              <w:pStyle w:val="Tabletext"/>
              <w:rPr>
                <w:sz w:val="18"/>
                <w:szCs w:val="18"/>
              </w:rPr>
            </w:pPr>
          </w:p>
        </w:tc>
        <w:tc>
          <w:tcPr>
            <w:tcW w:w="699" w:type="dxa"/>
            <w:tcMar>
              <w:top w:w="28" w:type="dxa"/>
              <w:bottom w:w="28" w:type="dxa"/>
            </w:tcMar>
          </w:tcPr>
          <w:p w14:paraId="4CD542FE" w14:textId="77777777" w:rsidR="00A5490A" w:rsidRPr="00E4526E" w:rsidRDefault="00A5490A" w:rsidP="001A6780">
            <w:pPr>
              <w:pStyle w:val="Tabletext"/>
              <w:rPr>
                <w:sz w:val="18"/>
                <w:szCs w:val="18"/>
              </w:rPr>
            </w:pPr>
          </w:p>
        </w:tc>
        <w:tc>
          <w:tcPr>
            <w:tcW w:w="898" w:type="dxa"/>
            <w:tcMar>
              <w:top w:w="28" w:type="dxa"/>
              <w:bottom w:w="28" w:type="dxa"/>
            </w:tcMar>
          </w:tcPr>
          <w:p w14:paraId="2C77E95C" w14:textId="57DCEA63" w:rsidR="00A5490A" w:rsidRPr="00E4526E" w:rsidRDefault="00A5490A" w:rsidP="001A6780">
            <w:pPr>
              <w:pStyle w:val="Tabletext"/>
              <w:rPr>
                <w:sz w:val="18"/>
                <w:szCs w:val="18"/>
              </w:rPr>
            </w:pPr>
            <w:r w:rsidRPr="00E4526E">
              <w:rPr>
                <w:sz w:val="18"/>
                <w:szCs w:val="18"/>
              </w:rPr>
              <w:t>6.1.2</w:t>
            </w:r>
          </w:p>
        </w:tc>
        <w:tc>
          <w:tcPr>
            <w:tcW w:w="6785" w:type="dxa"/>
            <w:tcMar>
              <w:top w:w="28" w:type="dxa"/>
              <w:bottom w:w="28" w:type="dxa"/>
            </w:tcMar>
          </w:tcPr>
          <w:p w14:paraId="0F403528" w14:textId="3FB53805" w:rsidR="00A5490A" w:rsidRPr="00E4526E" w:rsidRDefault="00A5490A" w:rsidP="001A6780">
            <w:pPr>
              <w:pStyle w:val="Tabletext"/>
              <w:jc w:val="right"/>
              <w:rPr>
                <w:sz w:val="18"/>
                <w:szCs w:val="18"/>
              </w:rPr>
            </w:pPr>
            <w:r w:rsidRPr="00E4526E">
              <w:rPr>
                <w:sz w:val="18"/>
                <w:szCs w:val="18"/>
              </w:rPr>
              <w:t>Management of historic record</w:t>
            </w:r>
          </w:p>
        </w:tc>
        <w:tc>
          <w:tcPr>
            <w:tcW w:w="949" w:type="dxa"/>
            <w:vMerge/>
            <w:tcMar>
              <w:top w:w="28" w:type="dxa"/>
              <w:bottom w:w="28" w:type="dxa"/>
            </w:tcMar>
          </w:tcPr>
          <w:p w14:paraId="2D4404FE" w14:textId="1BB70C82" w:rsidR="00A5490A" w:rsidRPr="00E4526E" w:rsidRDefault="00A5490A" w:rsidP="001A6780">
            <w:pPr>
              <w:pStyle w:val="Tabletext"/>
              <w:rPr>
                <w:sz w:val="18"/>
                <w:szCs w:val="18"/>
              </w:rPr>
            </w:pPr>
          </w:p>
        </w:tc>
        <w:tc>
          <w:tcPr>
            <w:tcW w:w="2268" w:type="dxa"/>
          </w:tcPr>
          <w:p w14:paraId="2580465D" w14:textId="77777777" w:rsidR="00A5490A" w:rsidRPr="00E4526E" w:rsidRDefault="00A5490A" w:rsidP="001A6780">
            <w:pPr>
              <w:pStyle w:val="Tabletext"/>
              <w:rPr>
                <w:sz w:val="18"/>
                <w:szCs w:val="18"/>
              </w:rPr>
            </w:pPr>
          </w:p>
        </w:tc>
        <w:tc>
          <w:tcPr>
            <w:tcW w:w="2410" w:type="dxa"/>
            <w:vMerge/>
          </w:tcPr>
          <w:p w14:paraId="45181934" w14:textId="7DC0EA02" w:rsidR="00A5490A" w:rsidRPr="00E4526E" w:rsidRDefault="00A5490A" w:rsidP="00347E23">
            <w:pPr>
              <w:pStyle w:val="Tabletext"/>
              <w:rPr>
                <w:sz w:val="18"/>
                <w:szCs w:val="18"/>
              </w:rPr>
            </w:pPr>
          </w:p>
        </w:tc>
        <w:tc>
          <w:tcPr>
            <w:tcW w:w="645" w:type="dxa"/>
            <w:vMerge/>
          </w:tcPr>
          <w:p w14:paraId="488BBB4E" w14:textId="1C52468B" w:rsidR="00A5490A" w:rsidRPr="00E4526E" w:rsidRDefault="00A5490A" w:rsidP="001A6780">
            <w:pPr>
              <w:pStyle w:val="Tabletext"/>
              <w:rPr>
                <w:sz w:val="18"/>
                <w:szCs w:val="18"/>
              </w:rPr>
            </w:pPr>
          </w:p>
        </w:tc>
      </w:tr>
      <w:tr w:rsidR="00A5490A" w:rsidRPr="00E4526E" w14:paraId="3F93A44E" w14:textId="77777777" w:rsidTr="00347E23">
        <w:tc>
          <w:tcPr>
            <w:tcW w:w="587" w:type="dxa"/>
            <w:tcMar>
              <w:top w:w="28" w:type="dxa"/>
              <w:bottom w:w="28" w:type="dxa"/>
            </w:tcMar>
          </w:tcPr>
          <w:p w14:paraId="6A57E2D8" w14:textId="77777777" w:rsidR="00A5490A" w:rsidRPr="00E4526E" w:rsidRDefault="00A5490A" w:rsidP="001A6780">
            <w:pPr>
              <w:pStyle w:val="Tabletext"/>
              <w:rPr>
                <w:sz w:val="18"/>
                <w:szCs w:val="18"/>
              </w:rPr>
            </w:pPr>
          </w:p>
        </w:tc>
        <w:tc>
          <w:tcPr>
            <w:tcW w:w="699" w:type="dxa"/>
            <w:tcMar>
              <w:top w:w="28" w:type="dxa"/>
              <w:bottom w:w="28" w:type="dxa"/>
            </w:tcMar>
          </w:tcPr>
          <w:p w14:paraId="48A66736" w14:textId="77777777" w:rsidR="00A5490A" w:rsidRPr="00E4526E" w:rsidRDefault="00A5490A" w:rsidP="001A6780">
            <w:pPr>
              <w:pStyle w:val="Tabletext"/>
              <w:rPr>
                <w:sz w:val="18"/>
                <w:szCs w:val="18"/>
              </w:rPr>
            </w:pPr>
          </w:p>
        </w:tc>
        <w:tc>
          <w:tcPr>
            <w:tcW w:w="898" w:type="dxa"/>
            <w:tcMar>
              <w:top w:w="28" w:type="dxa"/>
              <w:bottom w:w="28" w:type="dxa"/>
            </w:tcMar>
          </w:tcPr>
          <w:p w14:paraId="32D26E4A" w14:textId="5118ABF6" w:rsidR="00A5490A" w:rsidRPr="00E4526E" w:rsidRDefault="00A5490A" w:rsidP="001A6780">
            <w:pPr>
              <w:pStyle w:val="Tabletext"/>
              <w:rPr>
                <w:sz w:val="18"/>
                <w:szCs w:val="18"/>
              </w:rPr>
            </w:pPr>
            <w:r w:rsidRPr="00E4526E">
              <w:rPr>
                <w:sz w:val="18"/>
                <w:szCs w:val="18"/>
              </w:rPr>
              <w:t>6.1.3</w:t>
            </w:r>
          </w:p>
        </w:tc>
        <w:tc>
          <w:tcPr>
            <w:tcW w:w="6785" w:type="dxa"/>
            <w:tcMar>
              <w:top w:w="28" w:type="dxa"/>
              <w:bottom w:w="28" w:type="dxa"/>
            </w:tcMar>
          </w:tcPr>
          <w:p w14:paraId="4DDDE765" w14:textId="4BFE7E9F" w:rsidR="00A5490A" w:rsidRPr="00E4526E" w:rsidRDefault="00A5490A" w:rsidP="001A6780">
            <w:pPr>
              <w:pStyle w:val="Tabletext"/>
              <w:jc w:val="right"/>
              <w:rPr>
                <w:sz w:val="18"/>
                <w:szCs w:val="18"/>
              </w:rPr>
            </w:pPr>
            <w:r w:rsidRPr="00E4526E">
              <w:rPr>
                <w:sz w:val="18"/>
                <w:szCs w:val="18"/>
              </w:rPr>
              <w:t>Digital and hard copy records</w:t>
            </w:r>
          </w:p>
        </w:tc>
        <w:tc>
          <w:tcPr>
            <w:tcW w:w="949" w:type="dxa"/>
            <w:vMerge/>
            <w:tcMar>
              <w:top w:w="28" w:type="dxa"/>
              <w:bottom w:w="28" w:type="dxa"/>
            </w:tcMar>
          </w:tcPr>
          <w:p w14:paraId="5502F7B7" w14:textId="4A24429C" w:rsidR="00A5490A" w:rsidRPr="00E4526E" w:rsidRDefault="00A5490A" w:rsidP="001A6780">
            <w:pPr>
              <w:pStyle w:val="Tabletext"/>
              <w:rPr>
                <w:sz w:val="18"/>
                <w:szCs w:val="18"/>
              </w:rPr>
            </w:pPr>
          </w:p>
        </w:tc>
        <w:tc>
          <w:tcPr>
            <w:tcW w:w="2268" w:type="dxa"/>
          </w:tcPr>
          <w:p w14:paraId="6DE60224" w14:textId="77777777" w:rsidR="00A5490A" w:rsidRPr="00E4526E" w:rsidRDefault="00A5490A" w:rsidP="001A6780">
            <w:pPr>
              <w:pStyle w:val="Tabletext"/>
              <w:rPr>
                <w:sz w:val="18"/>
                <w:szCs w:val="18"/>
              </w:rPr>
            </w:pPr>
          </w:p>
        </w:tc>
        <w:tc>
          <w:tcPr>
            <w:tcW w:w="2410" w:type="dxa"/>
            <w:vMerge/>
          </w:tcPr>
          <w:p w14:paraId="2BED170A" w14:textId="00F46135" w:rsidR="00A5490A" w:rsidRPr="00E4526E" w:rsidRDefault="00A5490A" w:rsidP="00347E23">
            <w:pPr>
              <w:pStyle w:val="Tabletext"/>
              <w:rPr>
                <w:sz w:val="18"/>
                <w:szCs w:val="18"/>
              </w:rPr>
            </w:pPr>
          </w:p>
        </w:tc>
        <w:tc>
          <w:tcPr>
            <w:tcW w:w="645" w:type="dxa"/>
            <w:vMerge/>
          </w:tcPr>
          <w:p w14:paraId="4199AD21" w14:textId="56DC637A" w:rsidR="00A5490A" w:rsidRPr="00E4526E" w:rsidRDefault="00A5490A" w:rsidP="001A6780">
            <w:pPr>
              <w:pStyle w:val="Tabletext"/>
              <w:rPr>
                <w:sz w:val="18"/>
                <w:szCs w:val="18"/>
              </w:rPr>
            </w:pPr>
          </w:p>
        </w:tc>
      </w:tr>
      <w:tr w:rsidR="00A5490A" w:rsidRPr="00E4526E" w14:paraId="570F3E9D" w14:textId="77777777" w:rsidTr="00347E23">
        <w:tc>
          <w:tcPr>
            <w:tcW w:w="587" w:type="dxa"/>
            <w:tcMar>
              <w:top w:w="28" w:type="dxa"/>
              <w:bottom w:w="28" w:type="dxa"/>
            </w:tcMar>
          </w:tcPr>
          <w:p w14:paraId="502D18DD" w14:textId="77777777" w:rsidR="00A5490A" w:rsidRPr="00E4526E" w:rsidRDefault="00A5490A" w:rsidP="001A6780">
            <w:pPr>
              <w:pStyle w:val="Tabletext"/>
              <w:rPr>
                <w:sz w:val="18"/>
                <w:szCs w:val="18"/>
              </w:rPr>
            </w:pPr>
          </w:p>
        </w:tc>
        <w:tc>
          <w:tcPr>
            <w:tcW w:w="699" w:type="dxa"/>
            <w:tcMar>
              <w:top w:w="28" w:type="dxa"/>
              <w:bottom w:w="28" w:type="dxa"/>
            </w:tcMar>
          </w:tcPr>
          <w:p w14:paraId="6D1FB2BF" w14:textId="77777777" w:rsidR="00A5490A" w:rsidRPr="00E4526E" w:rsidRDefault="00A5490A" w:rsidP="001A6780">
            <w:pPr>
              <w:pStyle w:val="Tabletext"/>
              <w:rPr>
                <w:sz w:val="18"/>
                <w:szCs w:val="18"/>
              </w:rPr>
            </w:pPr>
          </w:p>
        </w:tc>
        <w:tc>
          <w:tcPr>
            <w:tcW w:w="898" w:type="dxa"/>
            <w:tcMar>
              <w:top w:w="28" w:type="dxa"/>
              <w:bottom w:w="28" w:type="dxa"/>
            </w:tcMar>
          </w:tcPr>
          <w:p w14:paraId="741928C5" w14:textId="3A89DE99" w:rsidR="00A5490A" w:rsidRPr="00E4526E" w:rsidRDefault="00A5490A" w:rsidP="001A6780">
            <w:pPr>
              <w:pStyle w:val="Tabletext"/>
              <w:rPr>
                <w:sz w:val="18"/>
                <w:szCs w:val="18"/>
              </w:rPr>
            </w:pPr>
            <w:r w:rsidRPr="00E4526E">
              <w:rPr>
                <w:sz w:val="18"/>
                <w:szCs w:val="18"/>
              </w:rPr>
              <w:t>6.1.4</w:t>
            </w:r>
          </w:p>
        </w:tc>
        <w:tc>
          <w:tcPr>
            <w:tcW w:w="6785" w:type="dxa"/>
            <w:tcMar>
              <w:top w:w="28" w:type="dxa"/>
              <w:bottom w:w="28" w:type="dxa"/>
            </w:tcMar>
          </w:tcPr>
          <w:p w14:paraId="043DF040" w14:textId="247C2B90" w:rsidR="00A5490A" w:rsidRPr="00E4526E" w:rsidRDefault="00A5490A" w:rsidP="001A6780">
            <w:pPr>
              <w:pStyle w:val="Tabletext"/>
              <w:jc w:val="right"/>
              <w:rPr>
                <w:sz w:val="18"/>
                <w:szCs w:val="18"/>
              </w:rPr>
            </w:pPr>
            <w:r w:rsidRPr="00E4526E">
              <w:rPr>
                <w:sz w:val="18"/>
                <w:szCs w:val="18"/>
              </w:rPr>
              <w:t>Access to documentation</w:t>
            </w:r>
          </w:p>
        </w:tc>
        <w:tc>
          <w:tcPr>
            <w:tcW w:w="949" w:type="dxa"/>
            <w:vMerge/>
            <w:tcMar>
              <w:top w:w="28" w:type="dxa"/>
              <w:bottom w:w="28" w:type="dxa"/>
            </w:tcMar>
          </w:tcPr>
          <w:p w14:paraId="57368344" w14:textId="756E5AF2" w:rsidR="00A5490A" w:rsidRPr="00E4526E" w:rsidRDefault="00A5490A" w:rsidP="001A6780">
            <w:pPr>
              <w:pStyle w:val="Tabletext"/>
              <w:rPr>
                <w:sz w:val="18"/>
                <w:szCs w:val="18"/>
              </w:rPr>
            </w:pPr>
          </w:p>
        </w:tc>
        <w:tc>
          <w:tcPr>
            <w:tcW w:w="2268" w:type="dxa"/>
          </w:tcPr>
          <w:p w14:paraId="6156B47F" w14:textId="77777777" w:rsidR="00A5490A" w:rsidRPr="00E4526E" w:rsidRDefault="00A5490A" w:rsidP="001A6780">
            <w:pPr>
              <w:pStyle w:val="Tabletext"/>
              <w:rPr>
                <w:sz w:val="18"/>
                <w:szCs w:val="18"/>
              </w:rPr>
            </w:pPr>
          </w:p>
        </w:tc>
        <w:tc>
          <w:tcPr>
            <w:tcW w:w="2410" w:type="dxa"/>
            <w:vMerge/>
          </w:tcPr>
          <w:p w14:paraId="56576273" w14:textId="77777777" w:rsidR="00A5490A" w:rsidRPr="00E4526E" w:rsidRDefault="00A5490A" w:rsidP="001A6780">
            <w:pPr>
              <w:pStyle w:val="Tabletext"/>
              <w:rPr>
                <w:sz w:val="18"/>
                <w:szCs w:val="18"/>
              </w:rPr>
            </w:pPr>
          </w:p>
        </w:tc>
        <w:tc>
          <w:tcPr>
            <w:tcW w:w="645" w:type="dxa"/>
            <w:vMerge/>
          </w:tcPr>
          <w:p w14:paraId="7168A858" w14:textId="57133EB0" w:rsidR="00A5490A" w:rsidRPr="00E4526E" w:rsidRDefault="00A5490A" w:rsidP="001A6780">
            <w:pPr>
              <w:pStyle w:val="Tabletext"/>
              <w:rPr>
                <w:sz w:val="18"/>
                <w:szCs w:val="18"/>
              </w:rPr>
            </w:pPr>
          </w:p>
        </w:tc>
      </w:tr>
      <w:tr w:rsidR="00347E23" w:rsidRPr="00E4526E" w14:paraId="64804E21" w14:textId="77777777" w:rsidTr="00347E23">
        <w:trPr>
          <w:tblHeader/>
        </w:trPr>
        <w:tc>
          <w:tcPr>
            <w:tcW w:w="587" w:type="dxa"/>
            <w:tcMar>
              <w:top w:w="28" w:type="dxa"/>
              <w:bottom w:w="28" w:type="dxa"/>
            </w:tcMar>
          </w:tcPr>
          <w:p w14:paraId="38F41F67" w14:textId="77777777" w:rsidR="00347E23" w:rsidRPr="00E4526E" w:rsidRDefault="00347E23" w:rsidP="001A6780">
            <w:pPr>
              <w:pStyle w:val="Tabletext"/>
              <w:rPr>
                <w:b/>
                <w:sz w:val="18"/>
                <w:szCs w:val="18"/>
              </w:rPr>
            </w:pPr>
          </w:p>
        </w:tc>
        <w:tc>
          <w:tcPr>
            <w:tcW w:w="699" w:type="dxa"/>
            <w:tcMar>
              <w:top w:w="28" w:type="dxa"/>
              <w:bottom w:w="28" w:type="dxa"/>
            </w:tcMar>
          </w:tcPr>
          <w:p w14:paraId="08658884" w14:textId="30C17925" w:rsidR="00347E23" w:rsidRPr="00E4526E" w:rsidRDefault="00347E23" w:rsidP="001A6780">
            <w:pPr>
              <w:pStyle w:val="Tabletext"/>
              <w:rPr>
                <w:b/>
                <w:sz w:val="18"/>
                <w:szCs w:val="18"/>
              </w:rPr>
            </w:pPr>
            <w:r w:rsidRPr="00E4526E">
              <w:rPr>
                <w:b/>
                <w:sz w:val="18"/>
                <w:szCs w:val="18"/>
              </w:rPr>
              <w:t>6.2</w:t>
            </w:r>
          </w:p>
        </w:tc>
        <w:tc>
          <w:tcPr>
            <w:tcW w:w="898" w:type="dxa"/>
            <w:shd w:val="clear" w:color="auto" w:fill="94D9D5"/>
            <w:tcMar>
              <w:top w:w="28" w:type="dxa"/>
              <w:bottom w:w="28" w:type="dxa"/>
            </w:tcMar>
          </w:tcPr>
          <w:p w14:paraId="3A32D81E" w14:textId="77777777" w:rsidR="00347E23" w:rsidRPr="00E4526E" w:rsidRDefault="00347E23" w:rsidP="001A6780">
            <w:pPr>
              <w:pStyle w:val="Tabletext"/>
              <w:rPr>
                <w:b/>
                <w:sz w:val="18"/>
                <w:szCs w:val="18"/>
              </w:rPr>
            </w:pPr>
          </w:p>
        </w:tc>
        <w:tc>
          <w:tcPr>
            <w:tcW w:w="6785" w:type="dxa"/>
            <w:tcMar>
              <w:top w:w="28" w:type="dxa"/>
              <w:bottom w:w="28" w:type="dxa"/>
            </w:tcMar>
          </w:tcPr>
          <w:p w14:paraId="4B99B829" w14:textId="29B9A419" w:rsidR="00347E23" w:rsidRPr="00E4526E" w:rsidRDefault="00347E23" w:rsidP="001A6780">
            <w:pPr>
              <w:pStyle w:val="Tabletext"/>
              <w:rPr>
                <w:b/>
                <w:sz w:val="18"/>
                <w:szCs w:val="18"/>
              </w:rPr>
            </w:pPr>
            <w:r w:rsidRPr="00E4526E">
              <w:rPr>
                <w:b/>
                <w:sz w:val="18"/>
                <w:szCs w:val="18"/>
              </w:rPr>
              <w:t>Documentation for Reconfiguration</w:t>
            </w:r>
          </w:p>
        </w:tc>
        <w:tc>
          <w:tcPr>
            <w:tcW w:w="6272" w:type="dxa"/>
            <w:gridSpan w:val="4"/>
            <w:shd w:val="clear" w:color="auto" w:fill="94D9D5"/>
            <w:tcMar>
              <w:top w:w="28" w:type="dxa"/>
              <w:bottom w:w="28" w:type="dxa"/>
            </w:tcMar>
          </w:tcPr>
          <w:p w14:paraId="633ADEC0" w14:textId="77777777" w:rsidR="00347E23" w:rsidRPr="00E4526E" w:rsidRDefault="00347E23" w:rsidP="001A6780">
            <w:pPr>
              <w:pStyle w:val="Tabletext"/>
              <w:rPr>
                <w:b/>
                <w:sz w:val="18"/>
                <w:szCs w:val="18"/>
              </w:rPr>
            </w:pPr>
          </w:p>
        </w:tc>
      </w:tr>
      <w:tr w:rsidR="00A5490A" w:rsidRPr="00E4526E" w14:paraId="2EC2F54F" w14:textId="77777777" w:rsidTr="00A5490A">
        <w:trPr>
          <w:tblHeader/>
        </w:trPr>
        <w:tc>
          <w:tcPr>
            <w:tcW w:w="587" w:type="dxa"/>
            <w:tcMar>
              <w:top w:w="28" w:type="dxa"/>
              <w:bottom w:w="28" w:type="dxa"/>
            </w:tcMar>
          </w:tcPr>
          <w:p w14:paraId="294234C9" w14:textId="77777777" w:rsidR="00A5490A" w:rsidRPr="00E4526E" w:rsidRDefault="00A5490A" w:rsidP="001A6780">
            <w:pPr>
              <w:pStyle w:val="Tabletext"/>
              <w:rPr>
                <w:sz w:val="18"/>
                <w:szCs w:val="18"/>
              </w:rPr>
            </w:pPr>
          </w:p>
        </w:tc>
        <w:tc>
          <w:tcPr>
            <w:tcW w:w="699" w:type="dxa"/>
            <w:tcMar>
              <w:top w:w="28" w:type="dxa"/>
              <w:bottom w:w="28" w:type="dxa"/>
            </w:tcMar>
          </w:tcPr>
          <w:p w14:paraId="6BEFD2F7" w14:textId="77777777" w:rsidR="00A5490A" w:rsidRPr="00E4526E" w:rsidRDefault="00A5490A" w:rsidP="001A6780">
            <w:pPr>
              <w:pStyle w:val="Tabletext"/>
              <w:rPr>
                <w:sz w:val="18"/>
                <w:szCs w:val="18"/>
              </w:rPr>
            </w:pPr>
          </w:p>
        </w:tc>
        <w:tc>
          <w:tcPr>
            <w:tcW w:w="898" w:type="dxa"/>
            <w:tcMar>
              <w:top w:w="28" w:type="dxa"/>
              <w:bottom w:w="28" w:type="dxa"/>
            </w:tcMar>
          </w:tcPr>
          <w:p w14:paraId="6A7D46AA" w14:textId="0F55181B" w:rsidR="00A5490A" w:rsidRPr="00E4526E" w:rsidRDefault="00A5490A" w:rsidP="001A6780">
            <w:pPr>
              <w:pStyle w:val="Tabletext"/>
              <w:rPr>
                <w:sz w:val="18"/>
                <w:szCs w:val="18"/>
              </w:rPr>
            </w:pPr>
            <w:r w:rsidRPr="00E4526E">
              <w:rPr>
                <w:sz w:val="18"/>
                <w:szCs w:val="18"/>
              </w:rPr>
              <w:t>6.2.1</w:t>
            </w:r>
          </w:p>
        </w:tc>
        <w:tc>
          <w:tcPr>
            <w:tcW w:w="6785" w:type="dxa"/>
            <w:tcMar>
              <w:top w:w="28" w:type="dxa"/>
              <w:bottom w:w="28" w:type="dxa"/>
            </w:tcMar>
          </w:tcPr>
          <w:p w14:paraId="630CC830" w14:textId="378A33D9" w:rsidR="00A5490A" w:rsidRPr="00E4526E" w:rsidRDefault="00A5490A" w:rsidP="001A6780">
            <w:pPr>
              <w:pStyle w:val="Tabletext"/>
              <w:jc w:val="right"/>
              <w:rPr>
                <w:sz w:val="18"/>
                <w:szCs w:val="18"/>
              </w:rPr>
            </w:pPr>
            <w:r w:rsidRPr="00E4526E">
              <w:rPr>
                <w:sz w:val="18"/>
                <w:szCs w:val="18"/>
              </w:rPr>
              <w:t>Photographic record of reconfiguration</w:t>
            </w:r>
          </w:p>
        </w:tc>
        <w:tc>
          <w:tcPr>
            <w:tcW w:w="949" w:type="dxa"/>
            <w:vMerge w:val="restart"/>
            <w:tcMar>
              <w:top w:w="28" w:type="dxa"/>
              <w:bottom w:w="28" w:type="dxa"/>
            </w:tcMar>
            <w:vAlign w:val="center"/>
          </w:tcPr>
          <w:p w14:paraId="7C68D0DF" w14:textId="34ADA7A5" w:rsidR="00A5490A" w:rsidRPr="00E4526E" w:rsidRDefault="00A5490A" w:rsidP="00A5490A">
            <w:pPr>
              <w:pStyle w:val="Tabletext"/>
              <w:jc w:val="center"/>
              <w:rPr>
                <w:sz w:val="18"/>
                <w:szCs w:val="18"/>
              </w:rPr>
            </w:pPr>
            <w:r w:rsidRPr="00E4526E">
              <w:rPr>
                <w:sz w:val="18"/>
                <w:szCs w:val="18"/>
              </w:rPr>
              <w:t>2</w:t>
            </w:r>
          </w:p>
        </w:tc>
        <w:tc>
          <w:tcPr>
            <w:tcW w:w="2268" w:type="dxa"/>
            <w:tcMar>
              <w:top w:w="28" w:type="dxa"/>
              <w:bottom w:w="28" w:type="dxa"/>
            </w:tcMar>
          </w:tcPr>
          <w:p w14:paraId="5C21E961" w14:textId="3F54654E" w:rsidR="00A5490A" w:rsidRPr="00E4526E" w:rsidRDefault="00A5490A" w:rsidP="001A6780">
            <w:pPr>
              <w:pStyle w:val="Tabletext"/>
              <w:rPr>
                <w:sz w:val="18"/>
                <w:szCs w:val="18"/>
              </w:rPr>
            </w:pPr>
          </w:p>
        </w:tc>
        <w:tc>
          <w:tcPr>
            <w:tcW w:w="2410" w:type="dxa"/>
            <w:vMerge w:val="restart"/>
            <w:tcMar>
              <w:top w:w="28" w:type="dxa"/>
              <w:bottom w:w="28" w:type="dxa"/>
            </w:tcMar>
            <w:vAlign w:val="center"/>
          </w:tcPr>
          <w:p w14:paraId="0DF7B036" w14:textId="77777777" w:rsidR="00A5490A" w:rsidRPr="00E4526E" w:rsidRDefault="00A5490A" w:rsidP="001A6780">
            <w:pPr>
              <w:pStyle w:val="Tabletext"/>
              <w:rPr>
                <w:sz w:val="18"/>
                <w:szCs w:val="18"/>
              </w:rPr>
            </w:pPr>
            <w:r w:rsidRPr="00E4526E">
              <w:rPr>
                <w:sz w:val="18"/>
                <w:szCs w:val="18"/>
              </w:rPr>
              <w:t>IALA Lighthouse</w:t>
            </w:r>
          </w:p>
          <w:p w14:paraId="722FCA00" w14:textId="77777777" w:rsidR="00A5490A" w:rsidRPr="00E4526E" w:rsidRDefault="00A5490A" w:rsidP="001A6780">
            <w:pPr>
              <w:pStyle w:val="Tabletext"/>
              <w:rPr>
                <w:sz w:val="18"/>
                <w:szCs w:val="18"/>
              </w:rPr>
            </w:pPr>
            <w:r w:rsidRPr="00E4526E">
              <w:rPr>
                <w:sz w:val="18"/>
                <w:szCs w:val="18"/>
              </w:rPr>
              <w:t>Conservation Manual</w:t>
            </w:r>
          </w:p>
          <w:p w14:paraId="1C031D82" w14:textId="2E655FA8" w:rsidR="00A5490A" w:rsidRPr="00E4526E" w:rsidRDefault="00A5490A" w:rsidP="001A6780">
            <w:pPr>
              <w:pStyle w:val="Tabletext"/>
              <w:rPr>
                <w:sz w:val="18"/>
                <w:szCs w:val="18"/>
              </w:rPr>
            </w:pPr>
            <w:r w:rsidRPr="00E4526E">
              <w:rPr>
                <w:sz w:val="18"/>
                <w:szCs w:val="18"/>
              </w:rPr>
              <w:t>Chapter 8</w:t>
            </w:r>
          </w:p>
        </w:tc>
        <w:tc>
          <w:tcPr>
            <w:tcW w:w="645" w:type="dxa"/>
            <w:vMerge w:val="restart"/>
            <w:tcMar>
              <w:top w:w="28" w:type="dxa"/>
              <w:bottom w:w="28" w:type="dxa"/>
            </w:tcMar>
            <w:vAlign w:val="center"/>
          </w:tcPr>
          <w:p w14:paraId="3E8FD3F3" w14:textId="44C30191" w:rsidR="00A5490A" w:rsidRPr="00E4526E" w:rsidRDefault="00A5490A" w:rsidP="00A5490A">
            <w:pPr>
              <w:pStyle w:val="Tabletext"/>
              <w:jc w:val="center"/>
              <w:rPr>
                <w:sz w:val="18"/>
                <w:szCs w:val="18"/>
              </w:rPr>
            </w:pPr>
            <w:r w:rsidRPr="00E4526E">
              <w:rPr>
                <w:sz w:val="18"/>
                <w:szCs w:val="18"/>
              </w:rPr>
              <w:t>12</w:t>
            </w:r>
          </w:p>
        </w:tc>
      </w:tr>
      <w:tr w:rsidR="00A5490A" w:rsidRPr="00E4526E" w14:paraId="4F7F1AA0" w14:textId="77777777" w:rsidTr="00347E23">
        <w:trPr>
          <w:tblHeader/>
        </w:trPr>
        <w:tc>
          <w:tcPr>
            <w:tcW w:w="587" w:type="dxa"/>
            <w:tcMar>
              <w:top w:w="28" w:type="dxa"/>
              <w:bottom w:w="28" w:type="dxa"/>
            </w:tcMar>
          </w:tcPr>
          <w:p w14:paraId="34FE78D8" w14:textId="77777777" w:rsidR="00A5490A" w:rsidRPr="00E4526E" w:rsidRDefault="00A5490A" w:rsidP="001A6780">
            <w:pPr>
              <w:pStyle w:val="Tabletext"/>
              <w:rPr>
                <w:sz w:val="18"/>
                <w:szCs w:val="18"/>
              </w:rPr>
            </w:pPr>
          </w:p>
        </w:tc>
        <w:tc>
          <w:tcPr>
            <w:tcW w:w="699" w:type="dxa"/>
            <w:tcMar>
              <w:top w:w="28" w:type="dxa"/>
              <w:bottom w:w="28" w:type="dxa"/>
            </w:tcMar>
          </w:tcPr>
          <w:p w14:paraId="216ECBE4" w14:textId="77777777" w:rsidR="00A5490A" w:rsidRPr="00E4526E" w:rsidRDefault="00A5490A" w:rsidP="001A6780">
            <w:pPr>
              <w:pStyle w:val="Tabletext"/>
              <w:rPr>
                <w:sz w:val="18"/>
                <w:szCs w:val="18"/>
              </w:rPr>
            </w:pPr>
          </w:p>
        </w:tc>
        <w:tc>
          <w:tcPr>
            <w:tcW w:w="898" w:type="dxa"/>
            <w:tcMar>
              <w:top w:w="28" w:type="dxa"/>
              <w:bottom w:w="28" w:type="dxa"/>
            </w:tcMar>
          </w:tcPr>
          <w:p w14:paraId="3290A001" w14:textId="562D7271" w:rsidR="00A5490A" w:rsidRPr="00E4526E" w:rsidRDefault="00A5490A" w:rsidP="001A6780">
            <w:pPr>
              <w:pStyle w:val="Tabletext"/>
              <w:rPr>
                <w:sz w:val="18"/>
                <w:szCs w:val="18"/>
              </w:rPr>
            </w:pPr>
            <w:r w:rsidRPr="00E4526E">
              <w:rPr>
                <w:sz w:val="18"/>
                <w:szCs w:val="18"/>
              </w:rPr>
              <w:t>6.2.2</w:t>
            </w:r>
          </w:p>
        </w:tc>
        <w:tc>
          <w:tcPr>
            <w:tcW w:w="6785" w:type="dxa"/>
            <w:tcMar>
              <w:top w:w="28" w:type="dxa"/>
              <w:bottom w:w="28" w:type="dxa"/>
            </w:tcMar>
          </w:tcPr>
          <w:p w14:paraId="71570659" w14:textId="06C9BD33" w:rsidR="00A5490A" w:rsidRPr="00E4526E" w:rsidRDefault="00A5490A" w:rsidP="001A6780">
            <w:pPr>
              <w:pStyle w:val="Tabletext"/>
              <w:jc w:val="right"/>
              <w:rPr>
                <w:sz w:val="18"/>
                <w:szCs w:val="18"/>
              </w:rPr>
            </w:pPr>
            <w:r w:rsidRPr="00E4526E">
              <w:rPr>
                <w:sz w:val="18"/>
                <w:szCs w:val="18"/>
              </w:rPr>
              <w:t>Inventory of old and new equipment</w:t>
            </w:r>
          </w:p>
        </w:tc>
        <w:tc>
          <w:tcPr>
            <w:tcW w:w="949" w:type="dxa"/>
            <w:vMerge/>
            <w:tcMar>
              <w:top w:w="28" w:type="dxa"/>
              <w:bottom w:w="28" w:type="dxa"/>
            </w:tcMar>
          </w:tcPr>
          <w:p w14:paraId="329B892E" w14:textId="77803944" w:rsidR="00A5490A" w:rsidRPr="00E4526E" w:rsidRDefault="00A5490A" w:rsidP="001A6780">
            <w:pPr>
              <w:pStyle w:val="Tabletext"/>
              <w:rPr>
                <w:sz w:val="18"/>
                <w:szCs w:val="18"/>
              </w:rPr>
            </w:pPr>
          </w:p>
        </w:tc>
        <w:tc>
          <w:tcPr>
            <w:tcW w:w="2268" w:type="dxa"/>
            <w:tcMar>
              <w:top w:w="28" w:type="dxa"/>
              <w:bottom w:w="28" w:type="dxa"/>
            </w:tcMar>
          </w:tcPr>
          <w:p w14:paraId="13EA8580" w14:textId="77777777" w:rsidR="00A5490A" w:rsidRPr="00E4526E" w:rsidRDefault="00A5490A" w:rsidP="001A6780">
            <w:pPr>
              <w:pStyle w:val="Tabletext"/>
              <w:rPr>
                <w:sz w:val="18"/>
                <w:szCs w:val="18"/>
              </w:rPr>
            </w:pPr>
          </w:p>
        </w:tc>
        <w:tc>
          <w:tcPr>
            <w:tcW w:w="2410" w:type="dxa"/>
            <w:vMerge/>
            <w:tcMar>
              <w:top w:w="28" w:type="dxa"/>
              <w:bottom w:w="28" w:type="dxa"/>
            </w:tcMar>
          </w:tcPr>
          <w:p w14:paraId="27104689" w14:textId="66E22D7B" w:rsidR="00A5490A" w:rsidRPr="00E4526E" w:rsidRDefault="00A5490A" w:rsidP="001A6780">
            <w:pPr>
              <w:pStyle w:val="Tabletext"/>
              <w:rPr>
                <w:sz w:val="18"/>
                <w:szCs w:val="18"/>
              </w:rPr>
            </w:pPr>
          </w:p>
        </w:tc>
        <w:tc>
          <w:tcPr>
            <w:tcW w:w="645" w:type="dxa"/>
            <w:vMerge/>
            <w:tcMar>
              <w:top w:w="28" w:type="dxa"/>
              <w:bottom w:w="28" w:type="dxa"/>
            </w:tcMar>
          </w:tcPr>
          <w:p w14:paraId="366EB0BD" w14:textId="0D3D5D1C" w:rsidR="00A5490A" w:rsidRPr="00E4526E" w:rsidRDefault="00A5490A" w:rsidP="001A6780">
            <w:pPr>
              <w:pStyle w:val="Tabletext"/>
              <w:rPr>
                <w:sz w:val="18"/>
                <w:szCs w:val="18"/>
              </w:rPr>
            </w:pPr>
          </w:p>
        </w:tc>
      </w:tr>
      <w:tr w:rsidR="00A5490A" w:rsidRPr="00E4526E" w14:paraId="4115D537" w14:textId="77777777" w:rsidTr="00347E23">
        <w:trPr>
          <w:tblHeader/>
        </w:trPr>
        <w:tc>
          <w:tcPr>
            <w:tcW w:w="587" w:type="dxa"/>
            <w:tcMar>
              <w:top w:w="28" w:type="dxa"/>
              <w:bottom w:w="28" w:type="dxa"/>
            </w:tcMar>
          </w:tcPr>
          <w:p w14:paraId="1127272A" w14:textId="77777777" w:rsidR="00A5490A" w:rsidRPr="00E4526E" w:rsidRDefault="00A5490A" w:rsidP="001A6780">
            <w:pPr>
              <w:pStyle w:val="Tabletext"/>
              <w:rPr>
                <w:sz w:val="18"/>
                <w:szCs w:val="18"/>
              </w:rPr>
            </w:pPr>
          </w:p>
        </w:tc>
        <w:tc>
          <w:tcPr>
            <w:tcW w:w="699" w:type="dxa"/>
            <w:tcMar>
              <w:top w:w="28" w:type="dxa"/>
              <w:bottom w:w="28" w:type="dxa"/>
            </w:tcMar>
          </w:tcPr>
          <w:p w14:paraId="26163413" w14:textId="77777777" w:rsidR="00A5490A" w:rsidRPr="00E4526E" w:rsidRDefault="00A5490A" w:rsidP="001A6780">
            <w:pPr>
              <w:pStyle w:val="Tabletext"/>
              <w:rPr>
                <w:sz w:val="18"/>
                <w:szCs w:val="18"/>
              </w:rPr>
            </w:pPr>
          </w:p>
        </w:tc>
        <w:tc>
          <w:tcPr>
            <w:tcW w:w="898" w:type="dxa"/>
            <w:tcMar>
              <w:top w:w="28" w:type="dxa"/>
              <w:bottom w:w="28" w:type="dxa"/>
            </w:tcMar>
          </w:tcPr>
          <w:p w14:paraId="3CD8911F" w14:textId="288C313E" w:rsidR="00A5490A" w:rsidRPr="00E4526E" w:rsidRDefault="00A5490A" w:rsidP="001A6780">
            <w:pPr>
              <w:pStyle w:val="Tabletext"/>
              <w:rPr>
                <w:sz w:val="18"/>
                <w:szCs w:val="18"/>
              </w:rPr>
            </w:pPr>
            <w:r w:rsidRPr="00E4526E">
              <w:rPr>
                <w:sz w:val="18"/>
                <w:szCs w:val="18"/>
              </w:rPr>
              <w:t>6.2.3</w:t>
            </w:r>
          </w:p>
        </w:tc>
        <w:tc>
          <w:tcPr>
            <w:tcW w:w="6785" w:type="dxa"/>
            <w:tcMar>
              <w:top w:w="28" w:type="dxa"/>
              <w:bottom w:w="28" w:type="dxa"/>
            </w:tcMar>
          </w:tcPr>
          <w:p w14:paraId="5B443265" w14:textId="2CC51B56" w:rsidR="00A5490A" w:rsidRPr="00E4526E" w:rsidRDefault="00A5490A" w:rsidP="001A6780">
            <w:pPr>
              <w:pStyle w:val="Tabletext"/>
              <w:jc w:val="right"/>
              <w:rPr>
                <w:sz w:val="18"/>
                <w:szCs w:val="18"/>
              </w:rPr>
            </w:pPr>
            <w:r w:rsidRPr="00E4526E">
              <w:rPr>
                <w:sz w:val="18"/>
                <w:szCs w:val="18"/>
              </w:rPr>
              <w:t>Plans and drawings</w:t>
            </w:r>
          </w:p>
        </w:tc>
        <w:tc>
          <w:tcPr>
            <w:tcW w:w="949" w:type="dxa"/>
            <w:vMerge/>
            <w:tcMar>
              <w:top w:w="28" w:type="dxa"/>
              <w:bottom w:w="28" w:type="dxa"/>
            </w:tcMar>
          </w:tcPr>
          <w:p w14:paraId="624E2841" w14:textId="188A4BFB" w:rsidR="00A5490A" w:rsidRPr="00E4526E" w:rsidRDefault="00A5490A" w:rsidP="001A6780">
            <w:pPr>
              <w:pStyle w:val="Tabletext"/>
              <w:rPr>
                <w:sz w:val="18"/>
                <w:szCs w:val="18"/>
              </w:rPr>
            </w:pPr>
          </w:p>
        </w:tc>
        <w:tc>
          <w:tcPr>
            <w:tcW w:w="2268" w:type="dxa"/>
            <w:tcMar>
              <w:top w:w="28" w:type="dxa"/>
              <w:bottom w:w="28" w:type="dxa"/>
            </w:tcMar>
          </w:tcPr>
          <w:p w14:paraId="6B6B1E1A" w14:textId="77777777" w:rsidR="00A5490A" w:rsidRPr="00E4526E" w:rsidRDefault="00A5490A" w:rsidP="001A6780">
            <w:pPr>
              <w:pStyle w:val="Tabletext"/>
              <w:rPr>
                <w:sz w:val="18"/>
                <w:szCs w:val="18"/>
              </w:rPr>
            </w:pPr>
          </w:p>
        </w:tc>
        <w:tc>
          <w:tcPr>
            <w:tcW w:w="2410" w:type="dxa"/>
            <w:vMerge/>
            <w:tcMar>
              <w:top w:w="28" w:type="dxa"/>
              <w:bottom w:w="28" w:type="dxa"/>
            </w:tcMar>
          </w:tcPr>
          <w:p w14:paraId="076EB925" w14:textId="4238B5B3" w:rsidR="00A5490A" w:rsidRPr="00E4526E" w:rsidRDefault="00A5490A" w:rsidP="001A6780">
            <w:pPr>
              <w:pStyle w:val="Tabletext"/>
              <w:rPr>
                <w:sz w:val="18"/>
                <w:szCs w:val="18"/>
              </w:rPr>
            </w:pPr>
          </w:p>
        </w:tc>
        <w:tc>
          <w:tcPr>
            <w:tcW w:w="645" w:type="dxa"/>
            <w:vMerge/>
            <w:tcMar>
              <w:top w:w="28" w:type="dxa"/>
              <w:bottom w:w="28" w:type="dxa"/>
            </w:tcMar>
          </w:tcPr>
          <w:p w14:paraId="3DC170EC" w14:textId="563273C9" w:rsidR="00A5490A" w:rsidRPr="00E4526E" w:rsidRDefault="00A5490A" w:rsidP="001A6780">
            <w:pPr>
              <w:pStyle w:val="Tabletext"/>
              <w:rPr>
                <w:sz w:val="18"/>
                <w:szCs w:val="18"/>
              </w:rPr>
            </w:pPr>
          </w:p>
        </w:tc>
      </w:tr>
    </w:tbl>
    <w:p w14:paraId="02EE583D" w14:textId="77777777" w:rsidR="00E4526E" w:rsidRPr="00E4526E" w:rsidRDefault="00E4526E" w:rsidP="00E4526E">
      <w:pPr>
        <w:rPr>
          <w:sz w:val="16"/>
          <w:szCs w:val="16"/>
        </w:rPr>
      </w:pPr>
    </w:p>
    <w:p w14:paraId="41D3899A" w14:textId="462B371E" w:rsidR="00E4526E" w:rsidRDefault="00E4526E" w:rsidP="00E4526E">
      <w:pPr>
        <w:pStyle w:val="Heading2"/>
      </w:pPr>
      <w:bookmarkStart w:id="85" w:name="_Toc526200354"/>
      <w:r>
        <w:t>Evaluation Test</w:t>
      </w:r>
      <w:bookmarkEnd w:id="85"/>
    </w:p>
    <w:p w14:paraId="4EAD907F" w14:textId="6B52A8D1" w:rsidR="001A6780" w:rsidRPr="00093294" w:rsidRDefault="00E4526E" w:rsidP="00E4526E">
      <w:r>
        <w:t>Participants will be supplied with a simplified case study of an historic lighthouse and be tasked with the completion of a template based on Chapter 9 of the IALA Lighthouse Conservation Manual.</w:t>
      </w:r>
    </w:p>
    <w:p w14:paraId="65EACB46" w14:textId="77777777" w:rsidR="00E4526E" w:rsidRPr="00E4526E" w:rsidRDefault="00E4526E" w:rsidP="00E4526E">
      <w:pPr>
        <w:pStyle w:val="BodyText"/>
        <w:jc w:val="right"/>
      </w:pPr>
      <w:r w:rsidRPr="00E4526E">
        <w:rPr>
          <w:noProof/>
          <w:lang w:val="en-IE" w:eastAsia="en-IE"/>
        </w:rPr>
        <w:lastRenderedPageBreak/>
        <mc:AlternateContent>
          <mc:Choice Requires="wps">
            <w:drawing>
              <wp:anchor distT="0" distB="0" distL="114300" distR="114300" simplePos="0" relativeHeight="251662336" behindDoc="0" locked="0" layoutInCell="1" allowOverlap="1" wp14:anchorId="5884D938" wp14:editId="7B8E1700">
                <wp:simplePos x="0" y="0"/>
                <wp:positionH relativeFrom="column">
                  <wp:posOffset>449492</wp:posOffset>
                </wp:positionH>
                <wp:positionV relativeFrom="paragraph">
                  <wp:posOffset>-28560</wp:posOffset>
                </wp:positionV>
                <wp:extent cx="1254642" cy="839972"/>
                <wp:effectExtent l="0" t="0" r="22225" b="177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642" cy="839972"/>
                        </a:xfrm>
                        <a:prstGeom prst="rect">
                          <a:avLst/>
                        </a:prstGeom>
                        <a:solidFill>
                          <a:srgbClr val="FFFFFF"/>
                        </a:solidFill>
                        <a:ln w="9525">
                          <a:solidFill>
                            <a:srgbClr val="000000"/>
                          </a:solidFill>
                          <a:miter lim="800000"/>
                          <a:headEnd/>
                          <a:tailEnd/>
                        </a:ln>
                      </wps:spPr>
                      <wps:txbx>
                        <w:txbxContent>
                          <w:p w14:paraId="1F9DC70D" w14:textId="77777777" w:rsidR="00CB658D" w:rsidRDefault="00CB658D" w:rsidP="00E4526E">
                            <w:r>
                              <w:t>Insert appropriate logo(s)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D938" id="_x0000_t202" coordsize="21600,21600" o:spt="202" path="m,l,21600r21600,l21600,xe">
                <v:stroke joinstyle="miter"/>
                <v:path gradientshapeok="t" o:connecttype="rect"/>
              </v:shapetype>
              <v:shape id="Text Box 2" o:spid="_x0000_s1026" type="#_x0000_t202" style="position:absolute;left:0;text-align:left;margin-left:35.4pt;margin-top:-2.25pt;width:98.8pt;height:6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">
                <v:textbox>
                  <w:txbxContent>
                    <w:p w14:paraId="1F9DC70D" w14:textId="77777777" w:rsidR="00CB658D" w:rsidRDefault="00CB658D" w:rsidP="00E4526E">
                      <w:r>
                        <w:t>Insert appropriate logo(s)</w:t>
                      </w:r>
                    </w:p>
                  </w:txbxContent>
                </v:textbox>
              </v:shape>
            </w:pict>
          </mc:Fallback>
        </mc:AlternateContent>
      </w:r>
      <w:r w:rsidRPr="00E4526E">
        <w:rPr>
          <w:b/>
        </w:rPr>
        <w:t>ANNEX A</w:t>
      </w:r>
      <w:r w:rsidRPr="00E4526E">
        <w:t xml:space="preserve"> – </w:t>
      </w:r>
      <w:commentRangeStart w:id="86"/>
      <w:r w:rsidRPr="00E4526E">
        <w:t>EXAMPLE</w:t>
      </w:r>
      <w:commentRangeEnd w:id="86"/>
      <w:r w:rsidRPr="00E4526E">
        <w:rPr>
          <w:lang w:val="en-AU"/>
        </w:rPr>
        <w:commentReference w:id="86"/>
      </w:r>
      <w:r w:rsidRPr="00E4526E">
        <w:t xml:space="preserve"> CERTIFICATE OF COMPLETION</w:t>
      </w:r>
    </w:p>
    <w:p w14:paraId="7B851AB0" w14:textId="77777777" w:rsidR="00E4526E" w:rsidRPr="00E4526E" w:rsidRDefault="00E4526E" w:rsidP="00E4526E">
      <w:pPr>
        <w:pStyle w:val="BodyText"/>
      </w:pPr>
    </w:p>
    <w:p w14:paraId="3C5DD61D" w14:textId="75012CDE" w:rsidR="00E4526E" w:rsidRPr="00E4526E" w:rsidRDefault="00AA5595" w:rsidP="00E4526E">
      <w:pPr>
        <w:pStyle w:val="BodyText"/>
        <w:jc w:val="center"/>
        <w:rPr>
          <w:b/>
          <w:color w:val="00AFAA"/>
          <w:sz w:val="40"/>
          <w:szCs w:val="40"/>
        </w:rPr>
      </w:pPr>
      <w:ins w:id="87" w:author="Seamus Doyle" w:date="2018-10-01T23:51:00Z">
        <w:r>
          <w:rPr>
            <w:b/>
            <w:color w:val="00AFAA"/>
            <w:sz w:val="40"/>
            <w:szCs w:val="40"/>
          </w:rPr>
          <w:t xml:space="preserve">Marine </w:t>
        </w:r>
      </w:ins>
      <w:r w:rsidR="00E4526E" w:rsidRPr="00E4526E">
        <w:rPr>
          <w:b/>
          <w:color w:val="00AFAA"/>
          <w:sz w:val="40"/>
          <w:szCs w:val="40"/>
        </w:rPr>
        <w:t>Aids to Navigation Certificate</w:t>
      </w:r>
    </w:p>
    <w:p w14:paraId="76EBD9E5" w14:textId="77777777" w:rsidR="00E4526E" w:rsidRPr="00E4526E" w:rsidRDefault="00E4526E" w:rsidP="00E4526E">
      <w:pPr>
        <w:pStyle w:val="BodyText"/>
        <w:jc w:val="center"/>
        <w:rPr>
          <w:b/>
          <w:color w:val="00AFAA"/>
          <w:sz w:val="40"/>
          <w:szCs w:val="40"/>
        </w:rPr>
      </w:pPr>
      <w:r w:rsidRPr="00E4526E">
        <w:rPr>
          <w:b/>
          <w:color w:val="00AFAA"/>
          <w:sz w:val="40"/>
          <w:szCs w:val="40"/>
        </w:rPr>
        <w:t>Level 1</w:t>
      </w:r>
    </w:p>
    <w:p w14:paraId="51130B58" w14:textId="77777777" w:rsidR="00E4526E" w:rsidRPr="002D61F0" w:rsidRDefault="00E4526E" w:rsidP="00E4526E">
      <w:pPr>
        <w:pStyle w:val="BodyText"/>
        <w:jc w:val="center"/>
        <w:rPr>
          <w:b/>
          <w:sz w:val="32"/>
          <w:szCs w:val="32"/>
        </w:rPr>
      </w:pPr>
      <w:r w:rsidRPr="002D61F0">
        <w:rPr>
          <w:b/>
          <w:sz w:val="32"/>
          <w:szCs w:val="32"/>
        </w:rPr>
        <w:t>This is to certify that</w:t>
      </w:r>
    </w:p>
    <w:p w14:paraId="62A71133" w14:textId="77777777" w:rsidR="00E4526E" w:rsidRPr="00E4526E" w:rsidRDefault="00E4526E" w:rsidP="00E4526E">
      <w:pPr>
        <w:pStyle w:val="BodyText"/>
        <w:rPr>
          <w:b/>
        </w:rPr>
      </w:pPr>
    </w:p>
    <w:p w14:paraId="3E4BB063" w14:textId="77777777" w:rsidR="00E4526E" w:rsidRPr="00E4526E" w:rsidRDefault="00E4526E" w:rsidP="00E4526E">
      <w:pPr>
        <w:pStyle w:val="BodyText"/>
      </w:pPr>
      <w:r w:rsidRPr="00E4526E">
        <w:rPr>
          <w:noProof/>
          <w:lang w:val="en-IE" w:eastAsia="en-IE"/>
        </w:rPr>
        <mc:AlternateContent>
          <mc:Choice Requires="wps">
            <w:drawing>
              <wp:anchor distT="0" distB="0" distL="114300" distR="114300" simplePos="0" relativeHeight="251659264" behindDoc="0" locked="0" layoutInCell="1" allowOverlap="1" wp14:anchorId="15155D27" wp14:editId="6FA36846">
                <wp:simplePos x="0" y="0"/>
                <wp:positionH relativeFrom="column">
                  <wp:posOffset>1146810</wp:posOffset>
                </wp:positionH>
                <wp:positionV relativeFrom="paragraph">
                  <wp:posOffset>67945</wp:posOffset>
                </wp:positionV>
                <wp:extent cx="8010525" cy="8890"/>
                <wp:effectExtent l="38100" t="38100" r="47625" b="8636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010525" cy="889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98CF3C9" id="Straight Connector 9"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" strokecolor="#0070c0" strokeweight="1pt">
                <v:stroke dashstyle="dash"/>
                <v:shadow on="t" color="black" opacity="24903f" origin=",.5" offset="0,.55556mm"/>
                <o:lock v:ext="edit" shapetype="f"/>
              </v:line>
            </w:pict>
          </mc:Fallback>
        </mc:AlternateContent>
      </w:r>
    </w:p>
    <w:p w14:paraId="78BA9E27" w14:textId="77777777" w:rsidR="00E4526E" w:rsidRPr="002D61F0" w:rsidRDefault="00E4526E" w:rsidP="00E4526E">
      <w:pPr>
        <w:pStyle w:val="BodyText"/>
        <w:jc w:val="center"/>
        <w:rPr>
          <w:sz w:val="32"/>
          <w:szCs w:val="32"/>
        </w:rPr>
      </w:pPr>
      <w:r w:rsidRPr="002D61F0">
        <w:rPr>
          <w:sz w:val="32"/>
          <w:szCs w:val="32"/>
        </w:rPr>
        <w:t>has completed successfully the Complementary Module on:</w:t>
      </w:r>
    </w:p>
    <w:p w14:paraId="2A52365B" w14:textId="77777777" w:rsidR="00E4526E" w:rsidRPr="00E4526E" w:rsidRDefault="00E4526E" w:rsidP="00E4526E">
      <w:pPr>
        <w:pStyle w:val="BodyText"/>
        <w:jc w:val="center"/>
      </w:pPr>
    </w:p>
    <w:p w14:paraId="2EFC0206" w14:textId="77777777" w:rsidR="00E4526E" w:rsidRPr="00EC4330" w:rsidRDefault="00E4526E" w:rsidP="00E4526E">
      <w:pPr>
        <w:pStyle w:val="BodyText"/>
        <w:jc w:val="center"/>
        <w:rPr>
          <w:b/>
          <w:color w:val="00558C"/>
          <w:sz w:val="40"/>
          <w:szCs w:val="40"/>
        </w:rPr>
      </w:pPr>
      <w:r w:rsidRPr="00EC4330">
        <w:rPr>
          <w:b/>
          <w:color w:val="00558C"/>
          <w:sz w:val="40"/>
          <w:szCs w:val="40"/>
        </w:rPr>
        <w:t>Historic Lighthouse Projects</w:t>
      </w:r>
    </w:p>
    <w:p w14:paraId="14E6662A" w14:textId="516F86D6" w:rsidR="00E4526E" w:rsidRPr="002D61F0" w:rsidRDefault="00E4526E" w:rsidP="00E4526E">
      <w:pPr>
        <w:pStyle w:val="BodyText"/>
        <w:jc w:val="center"/>
        <w:rPr>
          <w:sz w:val="28"/>
          <w:szCs w:val="28"/>
        </w:rPr>
      </w:pPr>
      <w:r w:rsidRPr="002D61F0">
        <w:rPr>
          <w:sz w:val="28"/>
          <w:szCs w:val="28"/>
        </w:rPr>
        <w:t xml:space="preserve">In accordance with the IALA World-Wide Academy Model Course </w:t>
      </w:r>
      <w:del w:id="88" w:author="Seamus Doyle" w:date="2018-10-01T23:25:00Z">
        <w:r w:rsidRPr="002D61F0" w:rsidDel="00EC4330">
          <w:rPr>
            <w:sz w:val="28"/>
            <w:szCs w:val="28"/>
          </w:rPr>
          <w:delText>IALA</w:delText>
        </w:r>
      </w:del>
      <w:del w:id="89" w:author="Seamus Doyle" w:date="2018-10-01T23:24:00Z">
        <w:r w:rsidRPr="002D61F0" w:rsidDel="00EC4330">
          <w:rPr>
            <w:sz w:val="28"/>
            <w:szCs w:val="28"/>
          </w:rPr>
          <w:delText xml:space="preserve"> WWA</w:delText>
        </w:r>
      </w:del>
      <w:del w:id="90" w:author="Seamus Doyle" w:date="2018-10-01T23:25:00Z">
        <w:r w:rsidRPr="002D61F0" w:rsidDel="00EC4330">
          <w:rPr>
            <w:sz w:val="28"/>
            <w:szCs w:val="28"/>
          </w:rPr>
          <w:delText>.</w:delText>
        </w:r>
      </w:del>
      <w:r w:rsidRPr="002D61F0">
        <w:rPr>
          <w:sz w:val="28"/>
          <w:szCs w:val="28"/>
        </w:rPr>
        <w:t>L1.5</w:t>
      </w:r>
    </w:p>
    <w:p w14:paraId="65EA25C2" w14:textId="77777777" w:rsidR="00E4526E" w:rsidRPr="002D61F0" w:rsidRDefault="00E4526E" w:rsidP="00E4526E">
      <w:pPr>
        <w:pStyle w:val="BodyText"/>
        <w:jc w:val="center"/>
        <w:rPr>
          <w:sz w:val="28"/>
          <w:szCs w:val="28"/>
        </w:rPr>
      </w:pPr>
      <w:r w:rsidRPr="002D61F0">
        <w:rPr>
          <w:sz w:val="28"/>
          <w:szCs w:val="28"/>
        </w:rPr>
        <w:t>Based on IALA Recommendation E-141/1 on Level 1 Manager Training</w:t>
      </w:r>
    </w:p>
    <w:p w14:paraId="62B76EC6" w14:textId="77777777" w:rsidR="00E4526E" w:rsidRPr="002D61F0" w:rsidRDefault="00E4526E" w:rsidP="00E4526E">
      <w:pPr>
        <w:pStyle w:val="BodyText"/>
        <w:jc w:val="center"/>
        <w:rPr>
          <w:sz w:val="28"/>
          <w:szCs w:val="28"/>
        </w:rPr>
      </w:pPr>
    </w:p>
    <w:p w14:paraId="32217FF7" w14:textId="77777777" w:rsidR="00E4526E" w:rsidRPr="002D61F0" w:rsidRDefault="00E4526E" w:rsidP="00E4526E">
      <w:pPr>
        <w:pStyle w:val="BodyText"/>
        <w:jc w:val="center"/>
        <w:rPr>
          <w:color w:val="A6A6A6"/>
          <w:sz w:val="28"/>
          <w:szCs w:val="28"/>
        </w:rPr>
      </w:pPr>
      <w:r w:rsidRPr="002D61F0">
        <w:rPr>
          <w:color w:val="A6A6A6"/>
          <w:sz w:val="28"/>
          <w:szCs w:val="28"/>
        </w:rPr>
        <w:t>Awarded at [City, Country] on [date]</w:t>
      </w:r>
    </w:p>
    <w:p w14:paraId="4A36FEFF" w14:textId="77777777" w:rsidR="00E4526E" w:rsidRPr="00E4526E" w:rsidRDefault="00E4526E" w:rsidP="00E4526E">
      <w:pPr>
        <w:pStyle w:val="BodyText"/>
      </w:pPr>
    </w:p>
    <w:p w14:paraId="3AE1556D" w14:textId="77777777" w:rsidR="00E4526E" w:rsidRPr="00E4526E" w:rsidRDefault="00E4526E" w:rsidP="00E4526E">
      <w:pPr>
        <w:pStyle w:val="BodyText"/>
      </w:pPr>
      <w:r w:rsidRPr="00E4526E">
        <w:rPr>
          <w:noProof/>
          <w:lang w:val="en-IE" w:eastAsia="en-IE"/>
        </w:rPr>
        <mc:AlternateContent>
          <mc:Choice Requires="wps">
            <w:drawing>
              <wp:anchor distT="0" distB="0" distL="114300" distR="114300" simplePos="0" relativeHeight="251660288" behindDoc="0" locked="0" layoutInCell="1" allowOverlap="1" wp14:anchorId="6AE42DBA" wp14:editId="7BC63BF5">
                <wp:simplePos x="0" y="0"/>
                <wp:positionH relativeFrom="column">
                  <wp:posOffset>337647</wp:posOffset>
                </wp:positionH>
                <wp:positionV relativeFrom="paragraph">
                  <wp:posOffset>222378</wp:posOffset>
                </wp:positionV>
                <wp:extent cx="3462035" cy="0"/>
                <wp:effectExtent l="38100" t="38100" r="24130" b="952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462035" cy="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6500477" id="Straight Connector 10"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6pt,17.5pt" to="299.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" strokecolor="#0070c0" strokeweight="1pt">
                <v:stroke dashstyle="dash"/>
                <v:shadow on="t" color="black" opacity="24903f" origin=",.5" offset="0,.55556mm"/>
                <o:lock v:ext="edit" shapetype="f"/>
              </v:line>
            </w:pict>
          </mc:Fallback>
        </mc:AlternateContent>
      </w:r>
      <w:r w:rsidRPr="00E4526E">
        <w:rPr>
          <w:noProof/>
          <w:lang w:val="en-IE" w:eastAsia="en-IE"/>
        </w:rPr>
        <mc:AlternateContent>
          <mc:Choice Requires="wps">
            <w:drawing>
              <wp:anchor distT="0" distB="0" distL="114300" distR="114300" simplePos="0" relativeHeight="251661312" behindDoc="0" locked="0" layoutInCell="1" allowOverlap="1" wp14:anchorId="7E97E005" wp14:editId="237A16F4">
                <wp:simplePos x="0" y="0"/>
                <wp:positionH relativeFrom="column">
                  <wp:posOffset>6233160</wp:posOffset>
                </wp:positionH>
                <wp:positionV relativeFrom="paragraph">
                  <wp:posOffset>225425</wp:posOffset>
                </wp:positionV>
                <wp:extent cx="2771775" cy="8890"/>
                <wp:effectExtent l="38100" t="38100" r="47625" b="8636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771775" cy="889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A1D791B" id="Straight Connector 20"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" strokecolor="#0070c0" strokeweight="1pt">
                <v:stroke dashstyle="dash"/>
                <v:shadow on="t" color="black" opacity="24903f" origin=",.5" offset="0,.55556mm"/>
                <o:lock v:ext="edit" shapetype="f"/>
              </v:line>
            </w:pict>
          </mc:Fallback>
        </mc:AlternateContent>
      </w:r>
    </w:p>
    <w:p w14:paraId="719719CD" w14:textId="7EF71545" w:rsidR="00E4526E" w:rsidRPr="002D61F0" w:rsidRDefault="00E4526E" w:rsidP="002D61F0">
      <w:pPr>
        <w:pStyle w:val="BodyText"/>
        <w:ind w:firstLine="709"/>
        <w:rPr>
          <w:sz w:val="24"/>
          <w:szCs w:val="24"/>
        </w:rPr>
      </w:pPr>
      <w:r w:rsidRPr="002D61F0">
        <w:rPr>
          <w:sz w:val="24"/>
          <w:szCs w:val="24"/>
        </w:rPr>
        <w:t>[name of Dean of Approved Training Organization]</w:t>
      </w:r>
      <w:r w:rsidRPr="002D61F0">
        <w:rPr>
          <w:sz w:val="24"/>
          <w:szCs w:val="24"/>
        </w:rPr>
        <w:tab/>
      </w:r>
      <w:r w:rsidRPr="002D61F0">
        <w:rPr>
          <w:sz w:val="24"/>
          <w:szCs w:val="24"/>
        </w:rPr>
        <w:tab/>
      </w:r>
      <w:r w:rsidRPr="002D61F0">
        <w:rPr>
          <w:sz w:val="24"/>
          <w:szCs w:val="24"/>
        </w:rPr>
        <w:tab/>
      </w:r>
      <w:r w:rsidRPr="002D61F0">
        <w:rPr>
          <w:sz w:val="24"/>
          <w:szCs w:val="24"/>
        </w:rPr>
        <w:tab/>
      </w:r>
      <w:r w:rsidRPr="002D61F0">
        <w:rPr>
          <w:sz w:val="24"/>
          <w:szCs w:val="24"/>
        </w:rPr>
        <w:tab/>
      </w:r>
      <w:r w:rsidRPr="002D61F0">
        <w:rPr>
          <w:sz w:val="24"/>
          <w:szCs w:val="24"/>
        </w:rPr>
        <w:tab/>
      </w:r>
      <w:r w:rsidRPr="002D61F0">
        <w:rPr>
          <w:sz w:val="24"/>
          <w:szCs w:val="24"/>
        </w:rPr>
        <w:tab/>
      </w:r>
      <w:r w:rsidRPr="002D61F0">
        <w:rPr>
          <w:sz w:val="24"/>
          <w:szCs w:val="24"/>
        </w:rPr>
        <w:tab/>
        <w:t>[name of chief instructor]</w:t>
      </w:r>
    </w:p>
    <w:p w14:paraId="4CC5BA31" w14:textId="67F7EE3A" w:rsidR="00E4526E" w:rsidRPr="002D61F0" w:rsidRDefault="00E4526E" w:rsidP="002D61F0">
      <w:pPr>
        <w:pStyle w:val="BodyText"/>
        <w:ind w:firstLine="709"/>
        <w:rPr>
          <w:sz w:val="24"/>
          <w:szCs w:val="24"/>
        </w:rPr>
      </w:pPr>
      <w:r w:rsidRPr="002D61F0">
        <w:rPr>
          <w:sz w:val="24"/>
          <w:szCs w:val="24"/>
        </w:rPr>
        <w:t xml:space="preserve">[title of Approved Training Organization] </w:t>
      </w:r>
      <w:r w:rsidRPr="002D61F0">
        <w:rPr>
          <w:sz w:val="24"/>
          <w:szCs w:val="24"/>
        </w:rPr>
        <w:tab/>
      </w:r>
      <w:r w:rsidRPr="002D61F0">
        <w:rPr>
          <w:sz w:val="24"/>
          <w:szCs w:val="24"/>
        </w:rPr>
        <w:tab/>
      </w:r>
      <w:r w:rsidRPr="002D61F0">
        <w:rPr>
          <w:sz w:val="24"/>
          <w:szCs w:val="24"/>
        </w:rPr>
        <w:tab/>
      </w:r>
      <w:r w:rsidRPr="002D61F0">
        <w:rPr>
          <w:sz w:val="24"/>
          <w:szCs w:val="24"/>
        </w:rPr>
        <w:tab/>
      </w:r>
      <w:r w:rsidRPr="002D61F0">
        <w:rPr>
          <w:sz w:val="24"/>
          <w:szCs w:val="24"/>
        </w:rPr>
        <w:tab/>
      </w:r>
      <w:r w:rsidRPr="002D61F0">
        <w:rPr>
          <w:sz w:val="24"/>
          <w:szCs w:val="24"/>
        </w:rPr>
        <w:tab/>
      </w:r>
      <w:r w:rsidRPr="002D61F0">
        <w:rPr>
          <w:sz w:val="24"/>
          <w:szCs w:val="24"/>
        </w:rPr>
        <w:tab/>
      </w:r>
      <w:r w:rsidRPr="002D61F0">
        <w:rPr>
          <w:sz w:val="24"/>
          <w:szCs w:val="24"/>
        </w:rPr>
        <w:tab/>
      </w:r>
      <w:r w:rsidR="002D61F0">
        <w:rPr>
          <w:sz w:val="24"/>
          <w:szCs w:val="24"/>
        </w:rPr>
        <w:tab/>
      </w:r>
      <w:r w:rsidRPr="002D61F0">
        <w:rPr>
          <w:sz w:val="24"/>
          <w:szCs w:val="24"/>
        </w:rPr>
        <w:t>[title of chief instructor]</w:t>
      </w:r>
    </w:p>
    <w:sectPr w:rsidR="00E4526E" w:rsidRPr="002D61F0" w:rsidSect="00D2697A">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4" w:author="Seamus Doyle" w:date="2018-10-01T19:32:00Z" w:initials="SD">
    <w:p w14:paraId="77DA5584" w14:textId="67429DC1" w:rsidR="00CB658D" w:rsidRDefault="00CB658D">
      <w:pPr>
        <w:pStyle w:val="CommentText"/>
      </w:pPr>
      <w:r>
        <w:rPr>
          <w:rStyle w:val="CommentReference"/>
        </w:rPr>
        <w:annotationRef/>
      </w:r>
      <w:r w:rsidRPr="001278AF">
        <w:t>Check the references with the ENG Committee</w:t>
      </w:r>
    </w:p>
  </w:comment>
  <w:comment w:id="86" w:author="Gerardine Delanoye" w:date="2018-08-28T16:31:00Z" w:initials="GD">
    <w:p w14:paraId="1DCF614A" w14:textId="77777777" w:rsidR="00CB658D" w:rsidRDefault="00CB658D" w:rsidP="00E4526E">
      <w:pPr>
        <w:pStyle w:val="CommentText"/>
      </w:pPr>
      <w:r>
        <w:rPr>
          <w:rStyle w:val="CommentReference"/>
        </w:rPr>
        <w:annotationRef/>
      </w:r>
      <w:r>
        <w:t>No example of certificate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DA5584" w15:done="0"/>
  <w15:commentEx w15:paraId="1DCF614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98FCF" w14:textId="77777777" w:rsidR="007872EC" w:rsidRDefault="007872EC" w:rsidP="003274DB">
      <w:r>
        <w:separator/>
      </w:r>
    </w:p>
    <w:p w14:paraId="329EE020" w14:textId="77777777" w:rsidR="007872EC" w:rsidRDefault="007872EC"/>
    <w:p w14:paraId="140902FF" w14:textId="77777777" w:rsidR="007872EC" w:rsidRDefault="007872EC"/>
    <w:p w14:paraId="38C49C2C" w14:textId="77777777" w:rsidR="007872EC" w:rsidRDefault="007872EC"/>
  </w:endnote>
  <w:endnote w:type="continuationSeparator" w:id="0">
    <w:p w14:paraId="6EDDF83B" w14:textId="77777777" w:rsidR="007872EC" w:rsidRDefault="007872EC" w:rsidP="003274DB">
      <w:r>
        <w:continuationSeparator/>
      </w:r>
    </w:p>
    <w:p w14:paraId="5488E2AC" w14:textId="77777777" w:rsidR="007872EC" w:rsidRDefault="007872EC"/>
    <w:p w14:paraId="226CC869" w14:textId="77777777" w:rsidR="007872EC" w:rsidRDefault="007872EC"/>
    <w:p w14:paraId="42513B83" w14:textId="77777777" w:rsidR="007872EC" w:rsidRDefault="007872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138E9" w14:textId="77777777" w:rsidR="00CB658D" w:rsidRPr="00AC24F4" w:rsidRDefault="00CB658D"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3E91149E" w14:textId="77777777" w:rsidR="00CB658D" w:rsidRPr="00AC24F4" w:rsidRDefault="00CB658D"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5ED0C04C" w14:textId="77777777" w:rsidR="00CB658D" w:rsidRPr="004B6107" w:rsidRDefault="00CB658D"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96E07B8" w14:textId="77777777" w:rsidR="00CB658D" w:rsidRPr="004B6107" w:rsidRDefault="00CB658D"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D2AC4BB" w14:textId="77777777" w:rsidR="00CB658D" w:rsidRPr="00ED2A8D" w:rsidRDefault="00CB658D"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9504" behindDoc="0" locked="0" layoutInCell="1" allowOverlap="1" wp14:anchorId="32BBCEE3" wp14:editId="69FC9D0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766C1F3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28488" w14:textId="77777777" w:rsidR="00CB658D" w:rsidRPr="003028AF" w:rsidRDefault="00CB658D" w:rsidP="003028AF">
    <w:pPr>
      <w:pStyle w:val="Footer"/>
      <w:rPr>
        <w:sz w:val="15"/>
        <w:szCs w:val="15"/>
      </w:rPr>
    </w:pPr>
  </w:p>
  <w:p w14:paraId="6343414D" w14:textId="77777777" w:rsidR="00CB658D" w:rsidRDefault="00CB658D" w:rsidP="00AB4A21">
    <w:pPr>
      <w:pStyle w:val="Footerportrait"/>
    </w:pPr>
  </w:p>
  <w:p w14:paraId="262D1665" w14:textId="77777777" w:rsidR="00CB658D" w:rsidRPr="00C907DF" w:rsidRDefault="007872EC" w:rsidP="00AB4A21">
    <w:pPr>
      <w:pStyle w:val="Footerportrait"/>
    </w:pPr>
    <w:r>
      <w:fldChar w:fldCharType="begin"/>
    </w:r>
    <w:r>
      <w:instrText xml:space="preserve"> STYLEREF "Document type" \* MERGEFORMAT </w:instrText>
    </w:r>
    <w:r>
      <w:fldChar w:fldCharType="separate"/>
    </w:r>
    <w:r w:rsidR="00CC6EFE" w:rsidRPr="00CC6EFE">
      <w:rPr>
        <w:bCs/>
      </w:rPr>
      <w:t>Draft IALA Model</w:t>
    </w:r>
    <w:r w:rsidR="00CC6EFE">
      <w:t xml:space="preserve"> Course</w:t>
    </w:r>
    <w:r>
      <w:fldChar w:fldCharType="end"/>
    </w:r>
    <w:r w:rsidR="00CB658D">
      <w:t xml:space="preserve"> </w:t>
    </w:r>
    <w:r>
      <w:fldChar w:fldCharType="begin"/>
    </w:r>
    <w:r>
      <w:instrText xml:space="preserve"> STYLEREF "Document number" \* MERGEFORMAT </w:instrText>
    </w:r>
    <w:r>
      <w:fldChar w:fldCharType="separate"/>
    </w:r>
    <w:r w:rsidR="00CC6EFE">
      <w:t>L1.5</w:t>
    </w:r>
    <w:r>
      <w:fldChar w:fldCharType="end"/>
    </w:r>
    <w:r w:rsidR="00CB658D" w:rsidRPr="00C907DF">
      <w:t xml:space="preserve"> –</w:t>
    </w:r>
    <w:r w:rsidR="00CB658D">
      <w:t xml:space="preserve"> </w:t>
    </w:r>
    <w:r>
      <w:fldChar w:fldCharType="begin"/>
    </w:r>
    <w:r>
      <w:instrText xml:space="preserve"> STYLEREF "Document name" \* MERGEFORMAT </w:instrText>
    </w:r>
    <w:r>
      <w:fldChar w:fldCharType="separate"/>
    </w:r>
    <w:r w:rsidR="00CC6EFE">
      <w:t>Level 1 – Module 5 - Historic Lighthouse Projects</w:t>
    </w:r>
    <w:r>
      <w:fldChar w:fldCharType="end"/>
    </w:r>
    <w:r w:rsidR="00CB658D">
      <w:tab/>
    </w:r>
  </w:p>
  <w:p w14:paraId="2AC0D7FD" w14:textId="77777777" w:rsidR="00CB658D" w:rsidRPr="008D2314" w:rsidRDefault="00CB658D"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CC6EFE">
      <w:rPr>
        <w:rStyle w:val="PageNumber"/>
        <w:noProof/>
        <w:color w:val="00558C"/>
        <w:szCs w:val="15"/>
      </w:rPr>
      <w:t>4</w:t>
    </w:r>
    <w:r w:rsidRPr="008D2314">
      <w:rPr>
        <w:rStyle w:val="PageNumber"/>
        <w:color w:val="00558C"/>
        <w:szCs w:val="15"/>
      </w:rPr>
      <w:fldChar w:fldCharType="end"/>
    </w:r>
  </w:p>
  <w:p w14:paraId="432AE0B3" w14:textId="77777777" w:rsidR="00CB658D" w:rsidRPr="003028AF" w:rsidRDefault="00CB658D"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CC6EFE" w:rsidRPr="00CC6EFE">
      <w:rPr>
        <w:bCs/>
        <w:noProof/>
        <w:szCs w:val="15"/>
        <w:lang w:val="en-US"/>
      </w:rPr>
      <w:t>Edition 21.0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CC6EFE" w:rsidRPr="00CC6EFE">
      <w:rPr>
        <w:bCs/>
        <w:noProof/>
        <w:szCs w:val="15"/>
        <w:lang w:val="en-US"/>
      </w:rPr>
      <w:t>December 20184</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39EDD" w14:textId="77777777" w:rsidR="00CB658D" w:rsidRPr="007A6476" w:rsidRDefault="00CB658D" w:rsidP="007A6476">
    <w:pPr>
      <w:pStyle w:val="Footer"/>
      <w:rPr>
        <w:sz w:val="15"/>
        <w:szCs w:val="15"/>
      </w:rPr>
    </w:pPr>
  </w:p>
  <w:p w14:paraId="25827893" w14:textId="77777777" w:rsidR="00CB658D" w:rsidRDefault="00CB658D" w:rsidP="007A6476">
    <w:pPr>
      <w:pStyle w:val="Footerportrait"/>
    </w:pPr>
  </w:p>
  <w:p w14:paraId="195875A6" w14:textId="77777777" w:rsidR="00CB658D" w:rsidRPr="002C34D9" w:rsidRDefault="00CB658D" w:rsidP="008D2314">
    <w:pPr>
      <w:pStyle w:val="Footerlandscape"/>
      <w:tabs>
        <w:tab w:val="right" w:pos="15704"/>
      </w:tabs>
      <w:rPr>
        <w:szCs w:val="15"/>
      </w:rPr>
    </w:pPr>
    <w:r>
      <w:rPr>
        <w:szCs w:val="15"/>
      </w:rPr>
      <w:fldChar w:fldCharType="begin"/>
    </w:r>
    <w:r>
      <w:rPr>
        <w:szCs w:val="15"/>
      </w:rPr>
      <w:instrText xml:space="preserve"> STYLEREF "Document type" \* MERGEFORMAT </w:instrText>
    </w:r>
    <w:r>
      <w:rPr>
        <w:szCs w:val="15"/>
      </w:rPr>
      <w:fldChar w:fldCharType="separate"/>
    </w:r>
    <w:r w:rsidR="00CC6EFE" w:rsidRPr="00CC6EFE">
      <w:rPr>
        <w:bCs/>
        <w:noProof/>
        <w:szCs w:val="15"/>
        <w:lang w:val="en-US"/>
      </w:rPr>
      <w:t>Draft IALA Model</w:t>
    </w:r>
    <w:r w:rsidR="00CC6EFE">
      <w:rPr>
        <w:noProof/>
        <w:szCs w:val="15"/>
      </w:rPr>
      <w:t xml:space="preserve"> Course</w:t>
    </w:r>
    <w:r>
      <w:rPr>
        <w:szCs w:val="15"/>
      </w:rPr>
      <w:fldChar w:fldCharType="end"/>
    </w:r>
    <w:r w:rsidRPr="00C907DF">
      <w:rPr>
        <w:szCs w:val="15"/>
      </w:rPr>
      <w:t xml:space="preserve"> </w:t>
    </w:r>
    <w:r w:rsidRPr="002C34D9">
      <w:rPr>
        <w:szCs w:val="15"/>
      </w:rPr>
      <w:fldChar w:fldCharType="begin"/>
    </w:r>
    <w:r w:rsidRPr="002C34D9">
      <w:rPr>
        <w:szCs w:val="15"/>
      </w:rPr>
      <w:instrText xml:space="preserve"> STYLEREF "Document number" \* MERGEFORMAT </w:instrText>
    </w:r>
    <w:r w:rsidRPr="002C34D9">
      <w:rPr>
        <w:szCs w:val="15"/>
      </w:rPr>
      <w:fldChar w:fldCharType="separate"/>
    </w:r>
    <w:r w:rsidR="00CC6EFE">
      <w:rPr>
        <w:noProof/>
        <w:szCs w:val="15"/>
      </w:rPr>
      <w:t>L1.5</w:t>
    </w:r>
    <w:r w:rsidRPr="002C34D9">
      <w:rPr>
        <w:szCs w:val="15"/>
      </w:rPr>
      <w:fldChar w:fldCharType="end"/>
    </w:r>
    <w:r w:rsidRPr="002C34D9">
      <w:rPr>
        <w:szCs w:val="15"/>
      </w:rPr>
      <w:t xml:space="preserve"> – </w:t>
    </w:r>
    <w:r w:rsidR="007872EC">
      <w:fldChar w:fldCharType="begin"/>
    </w:r>
    <w:r w:rsidR="007872EC">
      <w:instrText xml:space="preserve"> STYLEREF "Document name" \* MERGEFORMAT </w:instrText>
    </w:r>
    <w:r w:rsidR="007872EC">
      <w:fldChar w:fldCharType="separate"/>
    </w:r>
    <w:r w:rsidR="00CC6EFE">
      <w:rPr>
        <w:noProof/>
      </w:rPr>
      <w:t>Level 1 – Module 5 - Historic Lighthouse Projects</w:t>
    </w:r>
    <w:r w:rsidR="007872EC">
      <w:rPr>
        <w:noProof/>
      </w:rPr>
      <w:fldChar w:fldCharType="end"/>
    </w:r>
    <w:r w:rsidRPr="002C34D9">
      <w:rPr>
        <w:szCs w:val="15"/>
      </w:rPr>
      <w:tab/>
    </w:r>
  </w:p>
  <w:p w14:paraId="71A61766" w14:textId="77777777" w:rsidR="00CB658D" w:rsidRPr="00292085" w:rsidRDefault="007872EC" w:rsidP="008D2314">
    <w:pPr>
      <w:pStyle w:val="Footerportrait"/>
    </w:pPr>
    <w:r>
      <w:fldChar w:fldCharType="begin"/>
    </w:r>
    <w:r>
      <w:instrText xml:space="preserve"> STYLEREF "Edition number" \* MERGEFORMAT </w:instrText>
    </w:r>
    <w:r>
      <w:fldChar w:fldCharType="separate"/>
    </w:r>
    <w:r w:rsidR="00CC6EFE" w:rsidRPr="00CC6EFE">
      <w:rPr>
        <w:bCs/>
      </w:rPr>
      <w:t>Edition 21.0</w:t>
    </w:r>
    <w:r>
      <w:rPr>
        <w:bCs/>
      </w:rPr>
      <w:fldChar w:fldCharType="end"/>
    </w:r>
    <w:r w:rsidR="00CB658D" w:rsidRPr="002C34D9">
      <w:t xml:space="preserve">  </w:t>
    </w:r>
    <w:r>
      <w:fldChar w:fldCharType="begin"/>
    </w:r>
    <w:r>
      <w:instrText xml:space="preserve"> STYLEREF "Document date" \* MERGEFORMAT </w:instrText>
    </w:r>
    <w:r>
      <w:fldChar w:fldCharType="separate"/>
    </w:r>
    <w:r w:rsidR="00CC6EFE" w:rsidRPr="00CC6EFE">
      <w:rPr>
        <w:bCs/>
      </w:rPr>
      <w:t>December 20184</w:t>
    </w:r>
    <w:r>
      <w:rPr>
        <w:bCs/>
      </w:rPr>
      <w:fldChar w:fldCharType="end"/>
    </w:r>
    <w:r w:rsidR="00CB658D">
      <w:tab/>
    </w:r>
    <w:r w:rsidR="00CB658D" w:rsidRPr="007A6476">
      <w:t xml:space="preserve">P </w:t>
    </w:r>
    <w:r w:rsidR="00CB658D" w:rsidRPr="007A6476">
      <w:fldChar w:fldCharType="begin"/>
    </w:r>
    <w:r w:rsidR="00CB658D" w:rsidRPr="007A6476">
      <w:instrText xml:space="preserve">PAGE  </w:instrText>
    </w:r>
    <w:r w:rsidR="00CB658D" w:rsidRPr="007A6476">
      <w:fldChar w:fldCharType="separate"/>
    </w:r>
    <w:r w:rsidR="00CC6EFE">
      <w:t>7</w:t>
    </w:r>
    <w:r w:rsidR="00CB658D" w:rsidRPr="007A6476">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41AD9" w14:textId="77777777" w:rsidR="00CB658D" w:rsidRPr="002C5134" w:rsidRDefault="00CB658D" w:rsidP="002C5134">
    <w:pPr>
      <w:pStyle w:val="Footer"/>
      <w:rPr>
        <w:sz w:val="15"/>
        <w:szCs w:val="15"/>
      </w:rPr>
    </w:pPr>
  </w:p>
  <w:p w14:paraId="19B6DE9C" w14:textId="77777777" w:rsidR="00CB658D" w:rsidRDefault="00CB658D" w:rsidP="00D2697A">
    <w:pPr>
      <w:pStyle w:val="Footerlandscape"/>
    </w:pPr>
  </w:p>
  <w:p w14:paraId="1786D02E" w14:textId="77777777" w:rsidR="00CB658D" w:rsidRPr="00C907DF" w:rsidRDefault="007872EC" w:rsidP="00D2697A">
    <w:pPr>
      <w:pStyle w:val="Footerlandscape"/>
      <w:rPr>
        <w:rStyle w:val="PageNumber"/>
        <w:szCs w:val="15"/>
      </w:rPr>
    </w:pPr>
    <w:r>
      <w:fldChar w:fldCharType="begin"/>
    </w:r>
    <w:r>
      <w:instrText xml:space="preserve"> STYLEREF "Document type" \* MERGEFORMAT </w:instrText>
    </w:r>
    <w:r>
      <w:fldChar w:fldCharType="separate"/>
    </w:r>
    <w:r w:rsidR="00CC6EFE" w:rsidRPr="00CC6EFE">
      <w:rPr>
        <w:bCs/>
        <w:noProof/>
      </w:rPr>
      <w:t>Draft IALA Model</w:t>
    </w:r>
    <w:r w:rsidR="00CC6EFE">
      <w:rPr>
        <w:noProof/>
      </w:rPr>
      <w:t xml:space="preserve"> Course</w:t>
    </w:r>
    <w:r>
      <w:rPr>
        <w:noProof/>
      </w:rPr>
      <w:fldChar w:fldCharType="end"/>
    </w:r>
    <w:r w:rsidR="00CB658D">
      <w:t xml:space="preserve"> </w:t>
    </w:r>
    <w:r>
      <w:fldChar w:fldCharType="begin"/>
    </w:r>
    <w:r>
      <w:instrText xml:space="preserve"> STYLEREF "Document number" \* MERGEFORMAT </w:instrText>
    </w:r>
    <w:r>
      <w:fldChar w:fldCharType="separate"/>
    </w:r>
    <w:r w:rsidR="00CC6EFE">
      <w:rPr>
        <w:noProof/>
      </w:rPr>
      <w:t>L1.5</w:t>
    </w:r>
    <w:r>
      <w:rPr>
        <w:noProof/>
      </w:rPr>
      <w:fldChar w:fldCharType="end"/>
    </w:r>
    <w:r w:rsidR="00CB658D" w:rsidRPr="00C907DF">
      <w:t xml:space="preserve"> –</w:t>
    </w:r>
    <w:r w:rsidR="00CB658D">
      <w:t xml:space="preserve"> </w:t>
    </w:r>
    <w:r>
      <w:fldChar w:fldCharType="begin"/>
    </w:r>
    <w:r>
      <w:instrText xml:space="preserve"> STYLEREF "Document name" \* MERGEFORMAT </w:instrText>
    </w:r>
    <w:r>
      <w:fldChar w:fldCharType="separate"/>
    </w:r>
    <w:r w:rsidR="00CC6EFE">
      <w:rPr>
        <w:noProof/>
      </w:rPr>
      <w:t>Level 1 – Module 5 - Historic Lighthouse Projects</w:t>
    </w:r>
    <w:r>
      <w:rPr>
        <w:noProof/>
      </w:rPr>
      <w:fldChar w:fldCharType="end"/>
    </w:r>
  </w:p>
  <w:p w14:paraId="29ED2F75" w14:textId="77777777" w:rsidR="00CB658D" w:rsidRPr="00480D65" w:rsidRDefault="007872EC" w:rsidP="00D2697A">
    <w:pPr>
      <w:pStyle w:val="Footerlandscape"/>
    </w:pPr>
    <w:r>
      <w:fldChar w:fldCharType="begin"/>
    </w:r>
    <w:r>
      <w:instrText xml:space="preserve"> STYLEREF "Edition number" \* MERGEFORMAT </w:instrText>
    </w:r>
    <w:r>
      <w:fldChar w:fldCharType="separate"/>
    </w:r>
    <w:r w:rsidR="00CC6EFE" w:rsidRPr="00CC6EFE">
      <w:rPr>
        <w:bCs/>
        <w:noProof/>
      </w:rPr>
      <w:t>Edition 21.0</w:t>
    </w:r>
    <w:r>
      <w:rPr>
        <w:bCs/>
        <w:noProof/>
      </w:rPr>
      <w:fldChar w:fldCharType="end"/>
    </w:r>
    <w:r w:rsidR="00CB658D">
      <w:t xml:space="preserve">  </w:t>
    </w:r>
    <w:r>
      <w:fldChar w:fldCharType="begin"/>
    </w:r>
    <w:r>
      <w:instrText xml:space="preserve"> STYLEREF "Document date" \* MERGEFORMAT </w:instrText>
    </w:r>
    <w:r>
      <w:fldChar w:fldCharType="separate"/>
    </w:r>
    <w:r w:rsidR="00CC6EFE" w:rsidRPr="00CC6EFE">
      <w:rPr>
        <w:bCs/>
        <w:noProof/>
      </w:rPr>
      <w:t>December 20184</w:t>
    </w:r>
    <w:r>
      <w:rPr>
        <w:bCs/>
        <w:noProof/>
      </w:rPr>
      <w:fldChar w:fldCharType="end"/>
    </w:r>
    <w:r w:rsidR="00CB658D" w:rsidRPr="00C907DF">
      <w:tab/>
    </w:r>
    <w:r w:rsidR="00CB658D" w:rsidRPr="002C5134">
      <w:t xml:space="preserve">P </w:t>
    </w:r>
    <w:r w:rsidR="00CB658D" w:rsidRPr="002C5134">
      <w:fldChar w:fldCharType="begin"/>
    </w:r>
    <w:r w:rsidR="00CB658D" w:rsidRPr="002C5134">
      <w:instrText xml:space="preserve">PAGE  </w:instrText>
    </w:r>
    <w:r w:rsidR="00CB658D" w:rsidRPr="002C5134">
      <w:fldChar w:fldCharType="separate"/>
    </w:r>
    <w:r w:rsidR="00CC6EFE">
      <w:rPr>
        <w:noProof/>
      </w:rPr>
      <w:t>10</w:t>
    </w:r>
    <w:r w:rsidR="00CB658D"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F5BA6" w14:textId="77777777" w:rsidR="007872EC" w:rsidRDefault="007872EC">
      <w:r>
        <w:separator/>
      </w:r>
    </w:p>
    <w:p w14:paraId="5ABB9CEF" w14:textId="77777777" w:rsidR="007872EC" w:rsidRDefault="007872EC"/>
  </w:footnote>
  <w:footnote w:type="continuationSeparator" w:id="0">
    <w:p w14:paraId="5C18C06F" w14:textId="77777777" w:rsidR="007872EC" w:rsidRDefault="007872EC" w:rsidP="003274DB">
      <w:r>
        <w:continuationSeparator/>
      </w:r>
    </w:p>
    <w:p w14:paraId="3C9B39B1" w14:textId="77777777" w:rsidR="007872EC" w:rsidRDefault="007872EC"/>
    <w:p w14:paraId="2A010D33" w14:textId="77777777" w:rsidR="007872EC" w:rsidRDefault="007872EC"/>
    <w:p w14:paraId="05642576" w14:textId="77777777" w:rsidR="007872EC" w:rsidRDefault="007872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2A095" w14:textId="4049F735" w:rsidR="00CB658D" w:rsidRPr="00ED2A8D" w:rsidRDefault="00CB658D" w:rsidP="00CC6EFE">
    <w:pPr>
      <w:pStyle w:val="Header"/>
      <w:jc w:val="right"/>
    </w:pPr>
    <w:r w:rsidRPr="00442889">
      <w:rPr>
        <w:noProof/>
        <w:lang w:val="en-IE" w:eastAsia="en-IE"/>
      </w:rPr>
      <w:drawing>
        <wp:anchor distT="0" distB="0" distL="114300" distR="114300" simplePos="0" relativeHeight="251657214" behindDoc="1" locked="0" layoutInCell="1" allowOverlap="1" wp14:anchorId="0EAEE836" wp14:editId="670F08A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C6EFE">
      <w:t>ENG8-10.13.4</w:t>
    </w:r>
  </w:p>
  <w:p w14:paraId="3CF745A4" w14:textId="77777777" w:rsidR="00CB658D" w:rsidRPr="00ED2A8D" w:rsidRDefault="00CB658D" w:rsidP="008747E0">
    <w:pPr>
      <w:pStyle w:val="Header"/>
    </w:pPr>
  </w:p>
  <w:p w14:paraId="75378725" w14:textId="77777777" w:rsidR="00CB658D" w:rsidRDefault="00CB658D" w:rsidP="008747E0">
    <w:pPr>
      <w:pStyle w:val="Header"/>
    </w:pPr>
  </w:p>
  <w:p w14:paraId="6E488170" w14:textId="77777777" w:rsidR="00CB658D" w:rsidRDefault="00CB658D" w:rsidP="008747E0">
    <w:pPr>
      <w:pStyle w:val="Header"/>
    </w:pPr>
  </w:p>
  <w:p w14:paraId="6E9A8E36" w14:textId="77777777" w:rsidR="00CB658D" w:rsidRDefault="00CB658D" w:rsidP="008747E0">
    <w:pPr>
      <w:pStyle w:val="Header"/>
    </w:pPr>
  </w:p>
  <w:p w14:paraId="3A4E9671" w14:textId="77777777" w:rsidR="00CB658D" w:rsidRDefault="00CB658D" w:rsidP="008747E0">
    <w:pPr>
      <w:pStyle w:val="Header"/>
    </w:pPr>
  </w:p>
  <w:p w14:paraId="73EE4B62" w14:textId="77777777" w:rsidR="00CB658D" w:rsidRDefault="00CB658D" w:rsidP="008747E0">
    <w:pPr>
      <w:pStyle w:val="Header"/>
    </w:pPr>
    <w:r>
      <w:rPr>
        <w:noProof/>
        <w:lang w:val="en-IE" w:eastAsia="en-IE"/>
      </w:rPr>
      <w:drawing>
        <wp:anchor distT="0" distB="0" distL="114300" distR="114300" simplePos="0" relativeHeight="251656189" behindDoc="1" locked="0" layoutInCell="1" allowOverlap="1" wp14:anchorId="46CCC35E" wp14:editId="386FC3E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7CEE2BE" w14:textId="77777777" w:rsidR="00CB658D" w:rsidRPr="00ED2A8D" w:rsidRDefault="00CB658D" w:rsidP="008747E0">
    <w:pPr>
      <w:pStyle w:val="Header"/>
    </w:pPr>
  </w:p>
  <w:p w14:paraId="76DD5B7A" w14:textId="77777777" w:rsidR="00CB658D" w:rsidRPr="00ED2A8D" w:rsidRDefault="00CB658D"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4F2A1" w14:textId="77777777" w:rsidR="00CB658D" w:rsidRPr="00ED2A8D" w:rsidRDefault="00CB658D" w:rsidP="008747E0">
    <w:pPr>
      <w:pStyle w:val="Header"/>
    </w:pPr>
    <w:r>
      <w:rPr>
        <w:noProof/>
        <w:lang w:val="en-IE" w:eastAsia="en-IE"/>
      </w:rPr>
      <w:drawing>
        <wp:anchor distT="0" distB="0" distL="114300" distR="114300" simplePos="0" relativeHeight="251658752" behindDoc="1" locked="0" layoutInCell="1" allowOverlap="1" wp14:anchorId="1B1FEE3B" wp14:editId="3303101F">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00CC023" w14:textId="77777777" w:rsidR="00CB658D" w:rsidRPr="00ED2A8D" w:rsidRDefault="00CB658D" w:rsidP="008747E0">
    <w:pPr>
      <w:pStyle w:val="Header"/>
    </w:pPr>
  </w:p>
  <w:p w14:paraId="1433DAA8" w14:textId="77777777" w:rsidR="00CB658D" w:rsidRDefault="00CB658D" w:rsidP="008747E0">
    <w:pPr>
      <w:pStyle w:val="Header"/>
    </w:pPr>
  </w:p>
  <w:p w14:paraId="2458191A" w14:textId="77777777" w:rsidR="00CB658D" w:rsidRDefault="00CB658D" w:rsidP="008747E0">
    <w:pPr>
      <w:pStyle w:val="Header"/>
    </w:pPr>
  </w:p>
  <w:p w14:paraId="62C7CB84" w14:textId="77777777" w:rsidR="00CB658D" w:rsidRDefault="00CB658D" w:rsidP="008747E0">
    <w:pPr>
      <w:pStyle w:val="Header"/>
    </w:pPr>
  </w:p>
  <w:p w14:paraId="25D77553" w14:textId="77777777" w:rsidR="00CB658D" w:rsidRPr="00441393" w:rsidRDefault="00CB658D" w:rsidP="00441393">
    <w:pPr>
      <w:pStyle w:val="Contents"/>
    </w:pPr>
    <w:r>
      <w:t>DOCUMENT REVISION</w:t>
    </w:r>
  </w:p>
  <w:p w14:paraId="55BCB9FB" w14:textId="77777777" w:rsidR="00CB658D" w:rsidRPr="00ED2A8D" w:rsidRDefault="00CB658D" w:rsidP="008747E0">
    <w:pPr>
      <w:pStyle w:val="Header"/>
    </w:pPr>
  </w:p>
  <w:p w14:paraId="4437C14D" w14:textId="77777777" w:rsidR="00CB658D" w:rsidRPr="00AC33A2" w:rsidRDefault="00CB658D"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7F2C8" w14:textId="77777777" w:rsidR="00CB658D" w:rsidRPr="00ED2A8D" w:rsidRDefault="00CB658D" w:rsidP="008747E0">
    <w:pPr>
      <w:pStyle w:val="Header"/>
    </w:pPr>
    <w:r>
      <w:rPr>
        <w:noProof/>
        <w:lang w:val="en-IE" w:eastAsia="en-IE"/>
      </w:rPr>
      <w:drawing>
        <wp:anchor distT="0" distB="0" distL="114300" distR="114300" simplePos="0" relativeHeight="251674624" behindDoc="1" locked="0" layoutInCell="1" allowOverlap="1" wp14:anchorId="178E4211" wp14:editId="4789409F">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09BAA0" w14:textId="77777777" w:rsidR="00CB658D" w:rsidRPr="00ED2A8D" w:rsidRDefault="00CB658D" w:rsidP="008747E0">
    <w:pPr>
      <w:pStyle w:val="Header"/>
    </w:pPr>
  </w:p>
  <w:p w14:paraId="1A49490B" w14:textId="77777777" w:rsidR="00CB658D" w:rsidRDefault="00CB658D" w:rsidP="008747E0">
    <w:pPr>
      <w:pStyle w:val="Header"/>
    </w:pPr>
  </w:p>
  <w:p w14:paraId="0883F853" w14:textId="77777777" w:rsidR="00CB658D" w:rsidRDefault="00CB658D" w:rsidP="008747E0">
    <w:pPr>
      <w:pStyle w:val="Header"/>
    </w:pPr>
  </w:p>
  <w:p w14:paraId="49DA4D03" w14:textId="77777777" w:rsidR="00CB658D" w:rsidRDefault="00CB658D" w:rsidP="008747E0">
    <w:pPr>
      <w:pStyle w:val="Header"/>
    </w:pPr>
  </w:p>
  <w:p w14:paraId="56C94328" w14:textId="77777777" w:rsidR="00CB658D" w:rsidRPr="00441393" w:rsidRDefault="00CB658D" w:rsidP="00441393">
    <w:pPr>
      <w:pStyle w:val="Contents"/>
    </w:pPr>
    <w:r>
      <w:t>CONTENTS</w:t>
    </w:r>
  </w:p>
  <w:p w14:paraId="022231EC" w14:textId="77777777" w:rsidR="00CB658D" w:rsidRPr="00ED2A8D" w:rsidRDefault="00CB658D" w:rsidP="008747E0">
    <w:pPr>
      <w:pStyle w:val="Header"/>
    </w:pPr>
  </w:p>
  <w:p w14:paraId="74E1DCC9" w14:textId="77777777" w:rsidR="00CB658D" w:rsidRPr="00AC33A2" w:rsidRDefault="00CB658D"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A1E5B" w14:textId="77777777" w:rsidR="00CB658D" w:rsidRDefault="00CB658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37335" w14:textId="77777777" w:rsidR="00CB658D" w:rsidRDefault="00CB658D" w:rsidP="00292085">
    <w:pPr>
      <w:pStyle w:val="Header"/>
    </w:pPr>
    <w:r>
      <w:rPr>
        <w:noProof/>
        <w:lang w:val="en-IE" w:eastAsia="en-IE"/>
      </w:rPr>
      <w:drawing>
        <wp:anchor distT="0" distB="0" distL="114300" distR="114300" simplePos="0" relativeHeight="251680768" behindDoc="1" locked="0" layoutInCell="1" allowOverlap="1" wp14:anchorId="7780E14F" wp14:editId="265093D4">
          <wp:simplePos x="0" y="0"/>
          <wp:positionH relativeFrom="page">
            <wp:posOffset>6831330</wp:posOffset>
          </wp:positionH>
          <wp:positionV relativeFrom="page">
            <wp:posOffset>36830</wp:posOffset>
          </wp:positionV>
          <wp:extent cx="720000" cy="720000"/>
          <wp:effectExtent l="0" t="0" r="4445" b="4445"/>
          <wp:wrapNone/>
          <wp:docPr id="1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B0028" w14:textId="77777777" w:rsidR="00CB658D" w:rsidRDefault="00CB658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1152F" w14:textId="77777777" w:rsidR="00CB658D" w:rsidRDefault="00CB658D" w:rsidP="00480D65">
    <w:pPr>
      <w:pStyle w:val="Header"/>
    </w:pPr>
    <w:r>
      <w:rPr>
        <w:noProof/>
        <w:lang w:val="en-IE" w:eastAsia="en-IE"/>
      </w:rPr>
      <w:drawing>
        <wp:anchor distT="0" distB="0" distL="114300" distR="114300" simplePos="0" relativeHeight="251678720" behindDoc="1" locked="0" layoutInCell="1" allowOverlap="1" wp14:anchorId="473776CD" wp14:editId="76A48FD6">
          <wp:simplePos x="0" y="0"/>
          <wp:positionH relativeFrom="page">
            <wp:posOffset>6806349</wp:posOffset>
          </wp:positionH>
          <wp:positionV relativeFrom="page">
            <wp:posOffset>-112558</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B76CE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2967C10"/>
    <w:lvl w:ilvl="0">
      <w:start w:val="1"/>
      <w:numFmt w:val="decimal"/>
      <w:lvlText w:val="%1."/>
      <w:lvlJc w:val="left"/>
      <w:pPr>
        <w:tabs>
          <w:tab w:val="num" w:pos="1800"/>
        </w:tabs>
        <w:ind w:left="1800" w:hanging="360"/>
      </w:pPr>
    </w:lvl>
  </w:abstractNum>
  <w:abstractNum w:abstractNumId="2">
    <w:nsid w:val="FFFFFF7D"/>
    <w:multiLevelType w:val="singleLevel"/>
    <w:tmpl w:val="11B83A5E"/>
    <w:lvl w:ilvl="0">
      <w:start w:val="1"/>
      <w:numFmt w:val="decimal"/>
      <w:lvlText w:val="%1."/>
      <w:lvlJc w:val="left"/>
      <w:pPr>
        <w:tabs>
          <w:tab w:val="num" w:pos="1440"/>
        </w:tabs>
        <w:ind w:left="1440" w:hanging="360"/>
      </w:pPr>
    </w:lvl>
  </w:abstractNum>
  <w:abstractNum w:abstractNumId="3">
    <w:nsid w:val="FFFFFF7F"/>
    <w:multiLevelType w:val="singleLevel"/>
    <w:tmpl w:val="C5F6215E"/>
    <w:lvl w:ilvl="0">
      <w:start w:val="1"/>
      <w:numFmt w:val="decimal"/>
      <w:lvlText w:val="%1."/>
      <w:lvlJc w:val="left"/>
      <w:pPr>
        <w:tabs>
          <w:tab w:val="num" w:pos="720"/>
        </w:tabs>
        <w:ind w:left="720" w:hanging="360"/>
      </w:pPr>
    </w:lvl>
  </w:abstractNum>
  <w:abstractNum w:abstractNumId="4">
    <w:nsid w:val="FFFFFF80"/>
    <w:multiLevelType w:val="singleLevel"/>
    <w:tmpl w:val="AE58D8F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BECCB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B728A4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CD8A8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54D4CB14"/>
    <w:lvl w:ilvl="0">
      <w:start w:val="1"/>
      <w:numFmt w:val="bullet"/>
      <w:lvlText w:val=""/>
      <w:lvlJc w:val="left"/>
      <w:pPr>
        <w:tabs>
          <w:tab w:val="num" w:pos="360"/>
        </w:tabs>
        <w:ind w:left="360" w:hanging="360"/>
      </w:pPr>
      <w:rPr>
        <w:rFonts w:ascii="Symbol" w:hAnsi="Symbol" w:hint="default"/>
      </w:rPr>
    </w:lvl>
  </w:abstractNum>
  <w:abstractNum w:abstractNumId="10">
    <w:nsid w:val="045976D7"/>
    <w:multiLevelType w:val="multilevel"/>
    <w:tmpl w:val="6DEC8684"/>
    <w:lvl w:ilvl="0">
      <w:start w:val="1"/>
      <w:numFmt w:val="decimal"/>
      <w:pStyle w:val="ANNEXCHead1"/>
      <w:lvlText w:val="C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CHead2"/>
      <w:lvlText w:val="C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CHead3"/>
      <w:lvlText w:val="C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CHead4"/>
      <w:lvlText w:val="C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4073A3"/>
    <w:multiLevelType w:val="multilevel"/>
    <w:tmpl w:val="F8A2E894"/>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9C37E91"/>
    <w:multiLevelType w:val="multilevel"/>
    <w:tmpl w:val="F7C6EE64"/>
    <w:lvl w:ilvl="0">
      <w:start w:val="1"/>
      <w:numFmt w:val="decimal"/>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ind w:left="0" w:firstLine="0"/>
      </w:pPr>
      <w:rPr>
        <w:rFonts w:ascii="Arial Bold" w:hAnsi="Arial Bold"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1E7E01D9"/>
    <w:multiLevelType w:val="hybridMultilevel"/>
    <w:tmpl w:val="B56EEA3E"/>
    <w:lvl w:ilvl="0" w:tplc="F3E641D8">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3244D8A"/>
    <w:multiLevelType w:val="multilevel"/>
    <w:tmpl w:val="EDBE5052"/>
    <w:lvl w:ilvl="0">
      <w:start w:val="1"/>
      <w:numFmt w:val="decimal"/>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nsid w:val="67AB4D84"/>
    <w:multiLevelType w:val="multilevel"/>
    <w:tmpl w:val="16004AB0"/>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77B65365"/>
    <w:multiLevelType w:val="multilevel"/>
    <w:tmpl w:val="6CE6245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4">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3"/>
  </w:num>
  <w:num w:numId="3">
    <w:abstractNumId w:val="16"/>
  </w:num>
  <w:num w:numId="4">
    <w:abstractNumId w:val="11"/>
  </w:num>
  <w:num w:numId="5">
    <w:abstractNumId w:val="22"/>
  </w:num>
  <w:num w:numId="6">
    <w:abstractNumId w:val="26"/>
  </w:num>
  <w:num w:numId="7">
    <w:abstractNumId w:val="34"/>
  </w:num>
  <w:num w:numId="8">
    <w:abstractNumId w:val="30"/>
  </w:num>
  <w:num w:numId="9">
    <w:abstractNumId w:val="24"/>
  </w:num>
  <w:num w:numId="10">
    <w:abstractNumId w:val="21"/>
  </w:num>
  <w:num w:numId="11">
    <w:abstractNumId w:val="12"/>
  </w:num>
  <w:num w:numId="12">
    <w:abstractNumId w:val="8"/>
  </w:num>
  <w:num w:numId="13">
    <w:abstractNumId w:val="14"/>
  </w:num>
  <w:num w:numId="14">
    <w:abstractNumId w:val="23"/>
  </w:num>
  <w:num w:numId="15">
    <w:abstractNumId w:val="28"/>
  </w:num>
  <w:num w:numId="16">
    <w:abstractNumId w:val="32"/>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9"/>
  </w:num>
  <w:num w:numId="24">
    <w:abstractNumId w:val="31"/>
  </w:num>
  <w:num w:numId="25">
    <w:abstractNumId w:val="18"/>
  </w:num>
  <w:num w:numId="26">
    <w:abstractNumId w:val="10"/>
  </w:num>
  <w:num w:numId="27">
    <w:abstractNumId w:val="15"/>
  </w:num>
  <w:num w:numId="28">
    <w:abstractNumId w:val="20"/>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
  </w:num>
  <w:num w:numId="36">
    <w:abstractNumId w:val="2"/>
  </w:num>
  <w:num w:numId="37">
    <w:abstractNumId w:val="4"/>
  </w:num>
  <w:num w:numId="38">
    <w:abstractNumId w:val="5"/>
  </w:num>
  <w:num w:numId="39">
    <w:abstractNumId w:val="6"/>
  </w:num>
  <w:num w:numId="40">
    <w:abstractNumId w:val="7"/>
  </w:num>
  <w:num w:numId="41">
    <w:abstractNumId w:val="3"/>
  </w:num>
  <w:num w:numId="42">
    <w:abstractNumId w:val="9"/>
  </w:num>
  <w:num w:numId="43">
    <w:abstractNumId w:val="17"/>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2"/>
    </w:lvlOverride>
    <w:lvlOverride w:ilvl="1">
      <w:startOverride w:val="2"/>
    </w:lvlOverride>
    <w:lvlOverride w:ilvl="2">
      <w:startOverride w:val="1"/>
    </w:lvlOverride>
  </w:num>
  <w:num w:numId="46">
    <w:abstractNumId w:val="33"/>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A57"/>
    <w:rsid w:val="00011E6B"/>
    <w:rsid w:val="000174F9"/>
    <w:rsid w:val="00023AB6"/>
    <w:rsid w:val="00024972"/>
    <w:rsid w:val="000249C2"/>
    <w:rsid w:val="000258F6"/>
    <w:rsid w:val="000379A7"/>
    <w:rsid w:val="00040EB8"/>
    <w:rsid w:val="0005255B"/>
    <w:rsid w:val="000537D0"/>
    <w:rsid w:val="00057B6D"/>
    <w:rsid w:val="00061A7B"/>
    <w:rsid w:val="00062CBD"/>
    <w:rsid w:val="0008654C"/>
    <w:rsid w:val="00087B3C"/>
    <w:rsid w:val="000904ED"/>
    <w:rsid w:val="00093294"/>
    <w:rsid w:val="000A27A8"/>
    <w:rsid w:val="000A40E6"/>
    <w:rsid w:val="000A5291"/>
    <w:rsid w:val="000B1A77"/>
    <w:rsid w:val="000C711B"/>
    <w:rsid w:val="000D6693"/>
    <w:rsid w:val="000E3954"/>
    <w:rsid w:val="000E3E52"/>
    <w:rsid w:val="000F0F9F"/>
    <w:rsid w:val="000F3B8E"/>
    <w:rsid w:val="000F3F43"/>
    <w:rsid w:val="00113D5B"/>
    <w:rsid w:val="00113EFD"/>
    <w:rsid w:val="00113F8F"/>
    <w:rsid w:val="00115A0D"/>
    <w:rsid w:val="001205DE"/>
    <w:rsid w:val="0012326D"/>
    <w:rsid w:val="001278AF"/>
    <w:rsid w:val="001349DB"/>
    <w:rsid w:val="00136E58"/>
    <w:rsid w:val="00156525"/>
    <w:rsid w:val="00161325"/>
    <w:rsid w:val="001663F8"/>
    <w:rsid w:val="0017295E"/>
    <w:rsid w:val="00180C11"/>
    <w:rsid w:val="00182D01"/>
    <w:rsid w:val="00183620"/>
    <w:rsid w:val="001836BE"/>
    <w:rsid w:val="001862D3"/>
    <w:rsid w:val="001875B1"/>
    <w:rsid w:val="001A6780"/>
    <w:rsid w:val="001D4A3E"/>
    <w:rsid w:val="001E0F67"/>
    <w:rsid w:val="001E416D"/>
    <w:rsid w:val="00201337"/>
    <w:rsid w:val="002022EA"/>
    <w:rsid w:val="00205B17"/>
    <w:rsid w:val="00205D9B"/>
    <w:rsid w:val="002204DA"/>
    <w:rsid w:val="0022371A"/>
    <w:rsid w:val="0025141E"/>
    <w:rsid w:val="002520AD"/>
    <w:rsid w:val="00257DF8"/>
    <w:rsid w:val="00257E4A"/>
    <w:rsid w:val="00265117"/>
    <w:rsid w:val="0027175D"/>
    <w:rsid w:val="00274ADD"/>
    <w:rsid w:val="00280DE0"/>
    <w:rsid w:val="00292085"/>
    <w:rsid w:val="002974BA"/>
    <w:rsid w:val="002A29D4"/>
    <w:rsid w:val="002B598C"/>
    <w:rsid w:val="002C34D9"/>
    <w:rsid w:val="002C5134"/>
    <w:rsid w:val="002C7B21"/>
    <w:rsid w:val="002D51FB"/>
    <w:rsid w:val="002D61F0"/>
    <w:rsid w:val="002E22F4"/>
    <w:rsid w:val="002E4993"/>
    <w:rsid w:val="002E5BAC"/>
    <w:rsid w:val="002E7635"/>
    <w:rsid w:val="002F265A"/>
    <w:rsid w:val="002F3536"/>
    <w:rsid w:val="003028AF"/>
    <w:rsid w:val="00305EFE"/>
    <w:rsid w:val="00313D85"/>
    <w:rsid w:val="0031400E"/>
    <w:rsid w:val="00315CE3"/>
    <w:rsid w:val="00320639"/>
    <w:rsid w:val="00321D25"/>
    <w:rsid w:val="003251FE"/>
    <w:rsid w:val="003264CF"/>
    <w:rsid w:val="003274DB"/>
    <w:rsid w:val="00327FBF"/>
    <w:rsid w:val="003305FC"/>
    <w:rsid w:val="003417E8"/>
    <w:rsid w:val="00347E23"/>
    <w:rsid w:val="00353025"/>
    <w:rsid w:val="00357A32"/>
    <w:rsid w:val="0036382D"/>
    <w:rsid w:val="00380350"/>
    <w:rsid w:val="00380B4E"/>
    <w:rsid w:val="003816E4"/>
    <w:rsid w:val="00383EE9"/>
    <w:rsid w:val="003840BF"/>
    <w:rsid w:val="0038528A"/>
    <w:rsid w:val="0038629E"/>
    <w:rsid w:val="003A2D29"/>
    <w:rsid w:val="003A368B"/>
    <w:rsid w:val="003A7759"/>
    <w:rsid w:val="003B03EA"/>
    <w:rsid w:val="003C5812"/>
    <w:rsid w:val="003C7C34"/>
    <w:rsid w:val="003D0F37"/>
    <w:rsid w:val="003D5150"/>
    <w:rsid w:val="003E3151"/>
    <w:rsid w:val="003F191B"/>
    <w:rsid w:val="003F1C3A"/>
    <w:rsid w:val="003F1ECC"/>
    <w:rsid w:val="004172F4"/>
    <w:rsid w:val="0042518D"/>
    <w:rsid w:val="0042639D"/>
    <w:rsid w:val="00434423"/>
    <w:rsid w:val="00441393"/>
    <w:rsid w:val="004461D8"/>
    <w:rsid w:val="00447CF0"/>
    <w:rsid w:val="00453EF3"/>
    <w:rsid w:val="00456F10"/>
    <w:rsid w:val="00462C3B"/>
    <w:rsid w:val="00465491"/>
    <w:rsid w:val="00480D65"/>
    <w:rsid w:val="00492A8D"/>
    <w:rsid w:val="004A4308"/>
    <w:rsid w:val="004A7193"/>
    <w:rsid w:val="004C2998"/>
    <w:rsid w:val="004C442A"/>
    <w:rsid w:val="004C65F3"/>
    <w:rsid w:val="004D0799"/>
    <w:rsid w:val="004E1D57"/>
    <w:rsid w:val="004E2F16"/>
    <w:rsid w:val="004F126D"/>
    <w:rsid w:val="0050006C"/>
    <w:rsid w:val="00503044"/>
    <w:rsid w:val="00505CC1"/>
    <w:rsid w:val="00513460"/>
    <w:rsid w:val="00523666"/>
    <w:rsid w:val="00526234"/>
    <w:rsid w:val="00530EB9"/>
    <w:rsid w:val="00557434"/>
    <w:rsid w:val="00567D77"/>
    <w:rsid w:val="00580763"/>
    <w:rsid w:val="00595415"/>
    <w:rsid w:val="00597652"/>
    <w:rsid w:val="005A080B"/>
    <w:rsid w:val="005B12A5"/>
    <w:rsid w:val="005B2163"/>
    <w:rsid w:val="005C161A"/>
    <w:rsid w:val="005C1BCB"/>
    <w:rsid w:val="005C2312"/>
    <w:rsid w:val="005C299E"/>
    <w:rsid w:val="005C39DC"/>
    <w:rsid w:val="005C4735"/>
    <w:rsid w:val="005C5C63"/>
    <w:rsid w:val="005C71FF"/>
    <w:rsid w:val="005D304B"/>
    <w:rsid w:val="005D6E5D"/>
    <w:rsid w:val="005E3989"/>
    <w:rsid w:val="005E4659"/>
    <w:rsid w:val="005E6557"/>
    <w:rsid w:val="005F1386"/>
    <w:rsid w:val="005F17C2"/>
    <w:rsid w:val="005F3D69"/>
    <w:rsid w:val="005F5284"/>
    <w:rsid w:val="00611007"/>
    <w:rsid w:val="006127AC"/>
    <w:rsid w:val="00614BFD"/>
    <w:rsid w:val="00617F1B"/>
    <w:rsid w:val="00634A78"/>
    <w:rsid w:val="00642025"/>
    <w:rsid w:val="0065107F"/>
    <w:rsid w:val="00651526"/>
    <w:rsid w:val="00656FC6"/>
    <w:rsid w:val="006608DF"/>
    <w:rsid w:val="00666061"/>
    <w:rsid w:val="00667424"/>
    <w:rsid w:val="00667792"/>
    <w:rsid w:val="00671677"/>
    <w:rsid w:val="00674DCF"/>
    <w:rsid w:val="006750F2"/>
    <w:rsid w:val="0068553C"/>
    <w:rsid w:val="00685F34"/>
    <w:rsid w:val="006975A8"/>
    <w:rsid w:val="00697F8E"/>
    <w:rsid w:val="006A2EC5"/>
    <w:rsid w:val="006E0818"/>
    <w:rsid w:val="006E0E7D"/>
    <w:rsid w:val="006F032D"/>
    <w:rsid w:val="006F1C14"/>
    <w:rsid w:val="0072737A"/>
    <w:rsid w:val="00731DEE"/>
    <w:rsid w:val="007342FE"/>
    <w:rsid w:val="0074704E"/>
    <w:rsid w:val="00750AF1"/>
    <w:rsid w:val="007519FD"/>
    <w:rsid w:val="007535B8"/>
    <w:rsid w:val="007542FF"/>
    <w:rsid w:val="007715E8"/>
    <w:rsid w:val="00776004"/>
    <w:rsid w:val="0078486B"/>
    <w:rsid w:val="00785A39"/>
    <w:rsid w:val="007872EC"/>
    <w:rsid w:val="00787D8A"/>
    <w:rsid w:val="00790277"/>
    <w:rsid w:val="00791EBC"/>
    <w:rsid w:val="007929F3"/>
    <w:rsid w:val="00793577"/>
    <w:rsid w:val="007A4335"/>
    <w:rsid w:val="007A446A"/>
    <w:rsid w:val="007A6114"/>
    <w:rsid w:val="007A6476"/>
    <w:rsid w:val="007B29A6"/>
    <w:rsid w:val="007B3496"/>
    <w:rsid w:val="007B6A93"/>
    <w:rsid w:val="007B7FEC"/>
    <w:rsid w:val="007C7ADC"/>
    <w:rsid w:val="007D2107"/>
    <w:rsid w:val="007D53BF"/>
    <w:rsid w:val="007D5895"/>
    <w:rsid w:val="007D747F"/>
    <w:rsid w:val="007D77AB"/>
    <w:rsid w:val="007E30DF"/>
    <w:rsid w:val="007F7544"/>
    <w:rsid w:val="00800995"/>
    <w:rsid w:val="00815E10"/>
    <w:rsid w:val="00820BE2"/>
    <w:rsid w:val="008220D4"/>
    <w:rsid w:val="008326B2"/>
    <w:rsid w:val="00846831"/>
    <w:rsid w:val="0084683E"/>
    <w:rsid w:val="008533FB"/>
    <w:rsid w:val="00864E45"/>
    <w:rsid w:val="00865532"/>
    <w:rsid w:val="00870B8D"/>
    <w:rsid w:val="00871F1F"/>
    <w:rsid w:val="008737D3"/>
    <w:rsid w:val="008747E0"/>
    <w:rsid w:val="00876841"/>
    <w:rsid w:val="008827A8"/>
    <w:rsid w:val="00882B3C"/>
    <w:rsid w:val="00883AE3"/>
    <w:rsid w:val="0088489E"/>
    <w:rsid w:val="008972C3"/>
    <w:rsid w:val="008C33B5"/>
    <w:rsid w:val="008D1B79"/>
    <w:rsid w:val="008D2314"/>
    <w:rsid w:val="008D79A0"/>
    <w:rsid w:val="008E1F69"/>
    <w:rsid w:val="008E54F8"/>
    <w:rsid w:val="008E5E93"/>
    <w:rsid w:val="008F3638"/>
    <w:rsid w:val="008F57D8"/>
    <w:rsid w:val="00902834"/>
    <w:rsid w:val="00912E60"/>
    <w:rsid w:val="00913B44"/>
    <w:rsid w:val="00914E26"/>
    <w:rsid w:val="0091590F"/>
    <w:rsid w:val="009249A2"/>
    <w:rsid w:val="00924ABF"/>
    <w:rsid w:val="0092540C"/>
    <w:rsid w:val="00925E0F"/>
    <w:rsid w:val="00931A57"/>
    <w:rsid w:val="00934995"/>
    <w:rsid w:val="009414E6"/>
    <w:rsid w:val="0094549B"/>
    <w:rsid w:val="00945B52"/>
    <w:rsid w:val="00971591"/>
    <w:rsid w:val="0097452A"/>
    <w:rsid w:val="00974564"/>
    <w:rsid w:val="00974BC7"/>
    <w:rsid w:val="00974E99"/>
    <w:rsid w:val="009764FA"/>
    <w:rsid w:val="009773B0"/>
    <w:rsid w:val="00980192"/>
    <w:rsid w:val="0098220E"/>
    <w:rsid w:val="009865F4"/>
    <w:rsid w:val="00994D97"/>
    <w:rsid w:val="009A1FCD"/>
    <w:rsid w:val="009B785E"/>
    <w:rsid w:val="009C25D3"/>
    <w:rsid w:val="009C26F8"/>
    <w:rsid w:val="009C609E"/>
    <w:rsid w:val="009D7DAD"/>
    <w:rsid w:val="009E16EC"/>
    <w:rsid w:val="009E4A4D"/>
    <w:rsid w:val="009F081F"/>
    <w:rsid w:val="009F6396"/>
    <w:rsid w:val="00A03913"/>
    <w:rsid w:val="00A13E56"/>
    <w:rsid w:val="00A24838"/>
    <w:rsid w:val="00A4308C"/>
    <w:rsid w:val="00A4469B"/>
    <w:rsid w:val="00A5490A"/>
    <w:rsid w:val="00A549B3"/>
    <w:rsid w:val="00A5575E"/>
    <w:rsid w:val="00A619B1"/>
    <w:rsid w:val="00A668D2"/>
    <w:rsid w:val="00A72ED7"/>
    <w:rsid w:val="00A8083F"/>
    <w:rsid w:val="00A80ADE"/>
    <w:rsid w:val="00A84CE0"/>
    <w:rsid w:val="00A90D86"/>
    <w:rsid w:val="00A93103"/>
    <w:rsid w:val="00AA3E01"/>
    <w:rsid w:val="00AA5595"/>
    <w:rsid w:val="00AA7005"/>
    <w:rsid w:val="00AB3B49"/>
    <w:rsid w:val="00AB46CD"/>
    <w:rsid w:val="00AB4A21"/>
    <w:rsid w:val="00AB4FB9"/>
    <w:rsid w:val="00AC1940"/>
    <w:rsid w:val="00AC33A2"/>
    <w:rsid w:val="00AD4E86"/>
    <w:rsid w:val="00AE65F1"/>
    <w:rsid w:val="00AE666C"/>
    <w:rsid w:val="00AE6BB4"/>
    <w:rsid w:val="00AE74AD"/>
    <w:rsid w:val="00AF159C"/>
    <w:rsid w:val="00B01873"/>
    <w:rsid w:val="00B03F1C"/>
    <w:rsid w:val="00B17253"/>
    <w:rsid w:val="00B2631B"/>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E2F"/>
    <w:rsid w:val="00BB3211"/>
    <w:rsid w:val="00BB5A57"/>
    <w:rsid w:val="00BC27F6"/>
    <w:rsid w:val="00BC39F4"/>
    <w:rsid w:val="00BD21FE"/>
    <w:rsid w:val="00BD7EE1"/>
    <w:rsid w:val="00BE5568"/>
    <w:rsid w:val="00BF1358"/>
    <w:rsid w:val="00BF3CB4"/>
    <w:rsid w:val="00C0106D"/>
    <w:rsid w:val="00C133BE"/>
    <w:rsid w:val="00C2048E"/>
    <w:rsid w:val="00C222B4"/>
    <w:rsid w:val="00C23141"/>
    <w:rsid w:val="00C27FE2"/>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36F6"/>
    <w:rsid w:val="00C966EB"/>
    <w:rsid w:val="00C96F64"/>
    <w:rsid w:val="00C972BE"/>
    <w:rsid w:val="00CA04B1"/>
    <w:rsid w:val="00CA2DFC"/>
    <w:rsid w:val="00CB03D4"/>
    <w:rsid w:val="00CB507B"/>
    <w:rsid w:val="00CB658D"/>
    <w:rsid w:val="00CC35EF"/>
    <w:rsid w:val="00CC5048"/>
    <w:rsid w:val="00CC5F44"/>
    <w:rsid w:val="00CC6246"/>
    <w:rsid w:val="00CC6EFE"/>
    <w:rsid w:val="00CE5E46"/>
    <w:rsid w:val="00D1463A"/>
    <w:rsid w:val="00D16B8E"/>
    <w:rsid w:val="00D2138C"/>
    <w:rsid w:val="00D216A5"/>
    <w:rsid w:val="00D2697A"/>
    <w:rsid w:val="00D31339"/>
    <w:rsid w:val="00D31491"/>
    <w:rsid w:val="00D347D9"/>
    <w:rsid w:val="00D36983"/>
    <w:rsid w:val="00D3700C"/>
    <w:rsid w:val="00D6299C"/>
    <w:rsid w:val="00D653B1"/>
    <w:rsid w:val="00D67565"/>
    <w:rsid w:val="00D700E9"/>
    <w:rsid w:val="00D74AE1"/>
    <w:rsid w:val="00D85124"/>
    <w:rsid w:val="00D865A8"/>
    <w:rsid w:val="00D910B7"/>
    <w:rsid w:val="00D92C2D"/>
    <w:rsid w:val="00D95BDA"/>
    <w:rsid w:val="00DA17CD"/>
    <w:rsid w:val="00DB25B3"/>
    <w:rsid w:val="00DB50E4"/>
    <w:rsid w:val="00DC48A5"/>
    <w:rsid w:val="00DC542F"/>
    <w:rsid w:val="00DC6D2F"/>
    <w:rsid w:val="00DE0893"/>
    <w:rsid w:val="00DE2814"/>
    <w:rsid w:val="00DF2E96"/>
    <w:rsid w:val="00E01272"/>
    <w:rsid w:val="00E03846"/>
    <w:rsid w:val="00E14AC9"/>
    <w:rsid w:val="00E20A7D"/>
    <w:rsid w:val="00E27A2F"/>
    <w:rsid w:val="00E352AF"/>
    <w:rsid w:val="00E42A94"/>
    <w:rsid w:val="00E44BE8"/>
    <w:rsid w:val="00E4526E"/>
    <w:rsid w:val="00E458BF"/>
    <w:rsid w:val="00E4733B"/>
    <w:rsid w:val="00E56440"/>
    <w:rsid w:val="00E5653F"/>
    <w:rsid w:val="00E6377B"/>
    <w:rsid w:val="00E67A5C"/>
    <w:rsid w:val="00E706E7"/>
    <w:rsid w:val="00E734BE"/>
    <w:rsid w:val="00E770F6"/>
    <w:rsid w:val="00E81AA0"/>
    <w:rsid w:val="00E84229"/>
    <w:rsid w:val="00E86753"/>
    <w:rsid w:val="00E86D30"/>
    <w:rsid w:val="00E90E4E"/>
    <w:rsid w:val="00E92F1E"/>
    <w:rsid w:val="00E9391E"/>
    <w:rsid w:val="00EA1052"/>
    <w:rsid w:val="00EA218F"/>
    <w:rsid w:val="00EA3C9B"/>
    <w:rsid w:val="00EA4F29"/>
    <w:rsid w:val="00EA5F83"/>
    <w:rsid w:val="00EA668C"/>
    <w:rsid w:val="00EA6F9D"/>
    <w:rsid w:val="00EB6F3C"/>
    <w:rsid w:val="00EC15CB"/>
    <w:rsid w:val="00EC1E2C"/>
    <w:rsid w:val="00EC4330"/>
    <w:rsid w:val="00EC6D6D"/>
    <w:rsid w:val="00ED030E"/>
    <w:rsid w:val="00ED1C7D"/>
    <w:rsid w:val="00ED2A8D"/>
    <w:rsid w:val="00ED7143"/>
    <w:rsid w:val="00EE1F49"/>
    <w:rsid w:val="00EE54CB"/>
    <w:rsid w:val="00EF1C54"/>
    <w:rsid w:val="00EF23C8"/>
    <w:rsid w:val="00EF404B"/>
    <w:rsid w:val="00EF7AB3"/>
    <w:rsid w:val="00F00376"/>
    <w:rsid w:val="00F00E3A"/>
    <w:rsid w:val="00F02F9B"/>
    <w:rsid w:val="00F15682"/>
    <w:rsid w:val="00F157E2"/>
    <w:rsid w:val="00F21D5A"/>
    <w:rsid w:val="00F41744"/>
    <w:rsid w:val="00F42554"/>
    <w:rsid w:val="00F527AC"/>
    <w:rsid w:val="00F61D83"/>
    <w:rsid w:val="00F65DD1"/>
    <w:rsid w:val="00F70611"/>
    <w:rsid w:val="00F707B3"/>
    <w:rsid w:val="00F71135"/>
    <w:rsid w:val="00F77615"/>
    <w:rsid w:val="00F83046"/>
    <w:rsid w:val="00F90461"/>
    <w:rsid w:val="00FB16A8"/>
    <w:rsid w:val="00FB51A6"/>
    <w:rsid w:val="00FC378B"/>
    <w:rsid w:val="00FC3977"/>
    <w:rsid w:val="00FD2F16"/>
    <w:rsid w:val="00FD5561"/>
    <w:rsid w:val="00FD6065"/>
    <w:rsid w:val="00FF0D5A"/>
    <w:rsid w:val="00FF6538"/>
    <w:rsid w:val="00FF74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1A5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D77"/>
    <w:pPr>
      <w:spacing w:after="0" w:line="240" w:lineRule="auto"/>
    </w:pPr>
    <w:rPr>
      <w:rFonts w:cs="Times New Roman"/>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12326D"/>
    <w:pPr>
      <w:keepNext/>
      <w:keepLines/>
      <w:numPr>
        <w:ilvl w:val="1"/>
        <w:numId w:val="15"/>
      </w:numPr>
      <w:ind w:right="709"/>
      <w:outlineLvl w:val="1"/>
    </w:pPr>
    <w:rPr>
      <w:rFonts w:asciiTheme="majorHAnsi" w:eastAsiaTheme="majorEastAsia" w:hAnsiTheme="majorHAnsi" w:cstheme="majorBidi"/>
      <w:b/>
      <w:bCs/>
      <w:caps/>
      <w:color w:val="00AFAA"/>
      <w:sz w:val="24"/>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12326D"/>
    <w:rPr>
      <w:rFonts w:asciiTheme="majorHAnsi" w:eastAsiaTheme="majorEastAsia" w:hAnsiTheme="majorHAnsi" w:cstheme="majorBidi"/>
      <w:b/>
      <w:bCs/>
      <w:caps/>
      <w:color w:val="00AFAA"/>
      <w:sz w:val="24"/>
      <w:szCs w:val="24"/>
      <w:lang w:val="en-GB" w:eastAsia="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rPr>
  </w:style>
  <w:style w:type="paragraph" w:customStyle="1" w:styleId="Bullet2">
    <w:name w:val="Bullet 2"/>
    <w:basedOn w:val="Normal"/>
    <w:link w:val="Bullet2Char"/>
    <w:qFormat/>
    <w:rsid w:val="003840BF"/>
    <w:pPr>
      <w:numPr>
        <w:numId w:val="7"/>
      </w:numPr>
      <w:spacing w:after="120"/>
    </w:pPr>
    <w:rPr>
      <w:color w:val="000000" w:themeColor="text1"/>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062CBD"/>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4"/>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4"/>
      </w:numPr>
      <w:spacing w:before="120" w:after="120"/>
    </w:pPr>
    <w:rPr>
      <w:rFonts w:eastAsia="Calibri" w:cs="Calibri"/>
      <w:b/>
      <w:caps/>
      <w:color w:val="00AFAA"/>
      <w:sz w:val="24"/>
    </w:rPr>
  </w:style>
  <w:style w:type="paragraph" w:styleId="BodyText">
    <w:name w:val="Body Text"/>
    <w:basedOn w:val="Normal"/>
    <w:link w:val="BodyTextChar"/>
    <w:unhideWhenUsed/>
    <w:qFormat/>
    <w:rsid w:val="00A5575E"/>
    <w:pPr>
      <w:spacing w:after="120"/>
    </w:pPr>
    <w:rPr>
      <w:szCs w:val="22"/>
    </w:rPr>
  </w:style>
  <w:style w:type="character" w:customStyle="1" w:styleId="BodyTextChar">
    <w:name w:val="Body Text Char"/>
    <w:basedOn w:val="DefaultParagraphFont"/>
    <w:link w:val="BodyText"/>
    <w:rsid w:val="00A5575E"/>
    <w:rPr>
      <w:rFonts w:cs="Times New Roman"/>
      <w:lang w:val="en-GB" w:eastAsia="en-GB"/>
    </w:rPr>
  </w:style>
  <w:style w:type="paragraph" w:customStyle="1" w:styleId="AnnexAHead3">
    <w:name w:val="Annex A Head 3"/>
    <w:basedOn w:val="Normal"/>
    <w:next w:val="BodyText"/>
    <w:rsid w:val="00C52B00"/>
    <w:pPr>
      <w:numPr>
        <w:ilvl w:val="2"/>
        <w:numId w:val="14"/>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4"/>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4C442A"/>
    <w:rPr>
      <w:sz w:val="24"/>
    </w:rPr>
  </w:style>
  <w:style w:type="character" w:customStyle="1" w:styleId="CommentTextChar">
    <w:name w:val="Comment Text Char"/>
    <w:basedOn w:val="DefaultParagraphFont"/>
    <w:link w:val="CommentText"/>
    <w:rsid w:val="004C442A"/>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style>
  <w:style w:type="paragraph" w:customStyle="1" w:styleId="Footereditionno">
    <w:name w:val="Footer edition no."/>
    <w:basedOn w:val="Normal"/>
    <w:rsid w:val="002C34D9"/>
    <w:pPr>
      <w:tabs>
        <w:tab w:val="right" w:pos="10206"/>
      </w:tabs>
    </w:pPr>
    <w:rPr>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E56440"/>
    <w:pPr>
      <w:numPr>
        <w:numId w:val="13"/>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ind w:left="1843"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Normal"/>
    <w:rsid w:val="00C52B00"/>
    <w:pPr>
      <w:numPr>
        <w:numId w:val="8"/>
      </w:numPr>
      <w:spacing w:after="120"/>
    </w:pPr>
    <w:rPr>
      <w:rFonts w:eastAsia="Times New Roman"/>
      <w:sz w:val="20"/>
      <w:szCs w:val="20"/>
    </w:r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C52B00"/>
    <w:pPr>
      <w:spacing w:after="120"/>
      <w:jc w:val="both"/>
    </w:pPr>
    <w:rPr>
      <w:rFonts w:eastAsia="Times New Roman"/>
      <w:szCs w:val="20"/>
    </w:rPr>
  </w:style>
  <w:style w:type="paragraph" w:customStyle="1" w:styleId="Lista">
    <w:name w:val="List a"/>
    <w:basedOn w:val="Normal"/>
    <w:qFormat/>
    <w:rsid w:val="00C52B00"/>
    <w:pPr>
      <w:spacing w:after="120"/>
      <w:jc w:val="both"/>
    </w:pPr>
    <w:rPr>
      <w:rFonts w:eastAsia="Times New Roman"/>
      <w:szCs w:val="20"/>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pPr>
    <w:rPr>
      <w:rFonts w:eastAsia="Times New Roman"/>
      <w:b/>
      <w:i/>
      <w:u w:val="single"/>
    </w:rPr>
  </w:style>
  <w:style w:type="paragraph" w:customStyle="1" w:styleId="Default">
    <w:name w:val="Default"/>
    <w:uiPriority w:val="99"/>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6608DF"/>
    <w:pPr>
      <w:numPr>
        <w:numId w:val="27"/>
      </w:numPr>
    </w:pPr>
  </w:style>
  <w:style w:type="paragraph" w:styleId="NoSpacing">
    <w:name w:val="No Spacing"/>
    <w:rsid w:val="00E81AA0"/>
    <w:pPr>
      <w:spacing w:after="0" w:line="240" w:lineRule="auto"/>
    </w:pPr>
    <w:rPr>
      <w:sz w:val="18"/>
      <w:lang w:val="en-GB"/>
    </w:rPr>
  </w:style>
  <w:style w:type="paragraph" w:customStyle="1" w:styleId="AnnexBHead2">
    <w:name w:val="Annex B Head 2"/>
    <w:basedOn w:val="AnnexAHead2"/>
    <w:next w:val="Heading2separationline"/>
    <w:rsid w:val="006608DF"/>
    <w:pPr>
      <w:numPr>
        <w:numId w:val="27"/>
      </w:numPr>
    </w:pPr>
  </w:style>
  <w:style w:type="paragraph" w:customStyle="1" w:styleId="AnnexBHead3">
    <w:name w:val="Annex B Head 3"/>
    <w:basedOn w:val="AnnexAHead3"/>
    <w:next w:val="BodyText"/>
    <w:rsid w:val="006608DF"/>
    <w:pPr>
      <w:numPr>
        <w:numId w:val="27"/>
      </w:numPr>
    </w:pPr>
  </w:style>
  <w:style w:type="paragraph" w:customStyle="1" w:styleId="AnnexBHead4">
    <w:name w:val="Annex B Head 4"/>
    <w:basedOn w:val="AnnexAHead4"/>
    <w:next w:val="BodyText"/>
    <w:rsid w:val="006608DF"/>
    <w:pPr>
      <w:numPr>
        <w:numId w:val="2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6"/>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062CBD"/>
    <w:rPr>
      <w:caps/>
      <w:color w:val="00558C"/>
      <w:sz w:val="48"/>
    </w:rPr>
  </w:style>
  <w:style w:type="paragraph" w:customStyle="1" w:styleId="Module">
    <w:name w:val="Module"/>
    <w:basedOn w:val="Normal"/>
    <w:next w:val="Heading1"/>
    <w:qFormat/>
    <w:rsid w:val="00DF2E96"/>
    <w:pPr>
      <w:numPr>
        <w:numId w:val="22"/>
      </w:numPr>
      <w:spacing w:after="240"/>
    </w:pPr>
    <w:rPr>
      <w:rFonts w:eastAsia="Times New Roman"/>
      <w:b/>
      <w:color w:val="009FDF"/>
      <w:sz w:val="32"/>
      <w:u w:val="single" w:color="009FDF"/>
    </w:rPr>
  </w:style>
  <w:style w:type="paragraph" w:customStyle="1" w:styleId="Footerlandscape">
    <w:name w:val="Footer landscape"/>
    <w:basedOn w:val="Normal"/>
    <w:rsid w:val="002C34D9"/>
    <w:pPr>
      <w:pBdr>
        <w:top w:val="single" w:sz="4" w:space="1" w:color="auto"/>
      </w:pBdr>
      <w:tabs>
        <w:tab w:val="right" w:pos="15309"/>
      </w:tabs>
      <w:adjustRightInd w:val="0"/>
    </w:pPr>
    <w:rPr>
      <w:color w:val="00558C"/>
      <w:sz w:val="15"/>
    </w:rPr>
  </w:style>
  <w:style w:type="paragraph" w:customStyle="1" w:styleId="Footerportrait">
    <w:name w:val="Footer portrait"/>
    <w:basedOn w:val="Normal"/>
    <w:rsid w:val="002C34D9"/>
    <w:pPr>
      <w:pBdr>
        <w:top w:val="single" w:sz="4" w:space="1" w:color="auto"/>
      </w:pBdr>
      <w:tabs>
        <w:tab w:val="right" w:pos="10206"/>
      </w:tabs>
    </w:pPr>
    <w:rPr>
      <w:noProof/>
      <w:color w:val="00558C"/>
      <w:sz w:val="15"/>
      <w:lang w:val="en-US"/>
    </w:rPr>
  </w:style>
  <w:style w:type="paragraph" w:customStyle="1" w:styleId="Documentname">
    <w:name w:val="Document name"/>
    <w:basedOn w:val="Documenttype"/>
    <w:rsid w:val="00062CBD"/>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A5575E"/>
    <w:pPr>
      <w:numPr>
        <w:numId w:val="25"/>
      </w:numPr>
      <w:spacing w:after="120"/>
    </w:pPr>
    <w:rPr>
      <w:rFonts w:eastAsia="Times New Roman"/>
      <w:szCs w:val="22"/>
      <w:lang w:val="en-US"/>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A5575E"/>
    <w:pPr>
      <w:spacing w:after="60"/>
      <w:ind w:left="1418" w:hanging="1418"/>
    </w:pPr>
    <w:rPr>
      <w:szCs w:val="22"/>
    </w:rPr>
  </w:style>
  <w:style w:type="paragraph" w:customStyle="1" w:styleId="TableList11">
    <w:name w:val="Table List 11"/>
    <w:basedOn w:val="List1"/>
    <w:rsid w:val="00321D25"/>
    <w:pPr>
      <w:numPr>
        <w:numId w:val="23"/>
      </w:numPr>
      <w:tabs>
        <w:tab w:val="clear" w:pos="0"/>
      </w:tabs>
      <w:spacing w:after="60"/>
      <w:jc w:val="left"/>
    </w:pPr>
    <w:rPr>
      <w:szCs w:val="18"/>
    </w:rPr>
  </w:style>
  <w:style w:type="paragraph" w:customStyle="1" w:styleId="Tablelista">
    <w:name w:val="Table list a"/>
    <w:basedOn w:val="Lista"/>
    <w:rsid w:val="00321D25"/>
    <w:pPr>
      <w:numPr>
        <w:ilvl w:val="1"/>
        <w:numId w:val="24"/>
      </w:numPr>
    </w:pPr>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customStyle="1" w:styleId="ANNEXCHead1">
    <w:name w:val="ANNEX C Head 1"/>
    <w:basedOn w:val="AnnexBHead1"/>
    <w:next w:val="Heading1separatationline"/>
    <w:rsid w:val="006608DF"/>
    <w:pPr>
      <w:numPr>
        <w:numId w:val="26"/>
      </w:numPr>
    </w:pPr>
  </w:style>
  <w:style w:type="paragraph" w:customStyle="1" w:styleId="AnnexCHead2">
    <w:name w:val="Annex C Head 2"/>
    <w:basedOn w:val="AnnexBHead2"/>
    <w:next w:val="Heading2separationline"/>
    <w:rsid w:val="006608DF"/>
    <w:pPr>
      <w:numPr>
        <w:numId w:val="26"/>
      </w:numPr>
    </w:pPr>
  </w:style>
  <w:style w:type="paragraph" w:customStyle="1" w:styleId="AnnexCHead3">
    <w:name w:val="Annex C Head 3"/>
    <w:basedOn w:val="AnnexBHead3"/>
    <w:next w:val="BodyText"/>
    <w:rsid w:val="006608DF"/>
    <w:pPr>
      <w:numPr>
        <w:numId w:val="26"/>
      </w:numPr>
    </w:pPr>
  </w:style>
  <w:style w:type="paragraph" w:customStyle="1" w:styleId="AnnexCHead4">
    <w:name w:val="Annex C Head 4"/>
    <w:basedOn w:val="AnnexBHead4"/>
    <w:next w:val="BodyText"/>
    <w:rsid w:val="006608DF"/>
    <w:pPr>
      <w:numPr>
        <w:numId w:val="26"/>
      </w:numPr>
    </w:pPr>
  </w:style>
  <w:style w:type="paragraph" w:customStyle="1" w:styleId="CM14">
    <w:name w:val="CM14"/>
    <w:basedOn w:val="Normal"/>
    <w:next w:val="Normal"/>
    <w:rsid w:val="00ED7143"/>
    <w:pPr>
      <w:widowControl w:val="0"/>
      <w:autoSpaceDE w:val="0"/>
      <w:autoSpaceDN w:val="0"/>
      <w:adjustRightInd w:val="0"/>
    </w:pPr>
    <w:rPr>
      <w:rFonts w:ascii="Arial" w:eastAsia="MS Mincho" w:hAnsi="Arial" w:cs="Arial"/>
      <w:sz w:val="24"/>
      <w:lang w:eastAsia="en-US"/>
    </w:rPr>
  </w:style>
  <w:style w:type="paragraph" w:styleId="ListParagraph">
    <w:name w:val="List Paragraph"/>
    <w:basedOn w:val="Normal"/>
    <w:uiPriority w:val="34"/>
    <w:qFormat/>
    <w:rsid w:val="00182D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E539A-F611-4508-B97C-7AF2F4EB9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1009</TotalTime>
  <Pages>16</Pages>
  <Words>2690</Words>
  <Characters>15333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17988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19</cp:revision>
  <cp:lastPrinted>2017-01-06T14:52:00Z</cp:lastPrinted>
  <dcterms:created xsi:type="dcterms:W3CDTF">2018-09-27T18:44:00Z</dcterms:created>
  <dcterms:modified xsi:type="dcterms:W3CDTF">2018-10-02T11:35:00Z</dcterms:modified>
  <cp:category/>
</cp:coreProperties>
</file>